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BA213" w14:textId="77777777" w:rsidR="00F96011" w:rsidRPr="00855951" w:rsidRDefault="00F96011" w:rsidP="00F9601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678E6C" wp14:editId="19CFA419">
                <wp:simplePos x="0" y="0"/>
                <wp:positionH relativeFrom="column">
                  <wp:posOffset>431800</wp:posOffset>
                </wp:positionH>
                <wp:positionV relativeFrom="paragraph">
                  <wp:posOffset>714603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7471FD" w14:textId="77777777" w:rsidR="00F96011" w:rsidRPr="006A6910" w:rsidRDefault="002C357C" w:rsidP="00F9601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 xml:space="preserve">SC </w:t>
                            </w:r>
                            <w:r w:rsidR="00F96011"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  <w:t>Acquisizione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04E6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" fillcolor="white [3201]" stroked="f" strokeweight=".5pt">
                <v:textbox inset=",,0">
                  <w:txbxContent>
                    <w:p w:rsidR="00F96011" w:rsidRPr="006A6910" w:rsidRDefault="002C357C" w:rsidP="00F9601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>
                        <w:rPr>
                          <w:rFonts w:ascii="Gadugi" w:hAnsi="Gadugi"/>
                          <w:sz w:val="20"/>
                          <w:szCs w:val="20"/>
                        </w:rPr>
                        <w:t xml:space="preserve">SC </w:t>
                      </w:r>
                      <w:r w:rsidR="00F96011">
                        <w:rPr>
                          <w:rFonts w:ascii="Gadugi" w:hAnsi="Gadugi"/>
                          <w:sz w:val="20"/>
                          <w:szCs w:val="20"/>
                        </w:rPr>
                        <w:t>Acquisizione beni e servizi</w:t>
                      </w:r>
                    </w:p>
                  </w:txbxContent>
                </v:textbox>
              </v:shape>
            </w:pict>
          </mc:Fallback>
        </mc:AlternateContent>
      </w:r>
      <w:r w:rsidRPr="00254225">
        <w:rPr>
          <w:rFonts w:ascii="Times New Roman" w:hAnsi="Times New Roman"/>
          <w:noProof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704E9" wp14:editId="4CE43077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1270" b="3810"/>
                <wp:wrapTopAndBottom/>
                <wp:docPr id="3" name="Rettangolo 3" descr="Barra separatrice grigia" title="Segno grafi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5E49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" fillcolor="#a5a5a5 [2092]" stroked="f" strokeweight="2pt">
                <w10:wrap type="topAndBottom" anchorx="margin"/>
              </v:rect>
            </w:pict>
          </mc:Fallback>
        </mc:AlternateContent>
      </w:r>
      <w:r>
        <w:rPr>
          <w:rFonts w:ascii="Gadugi" w:eastAsia="Calibri" w:hAnsi="Gadugi"/>
          <w:noProof/>
          <w:sz w:val="14"/>
          <w:szCs w:val="14"/>
          <w:lang w:eastAsia="it-IT"/>
        </w:rPr>
        <w:drawing>
          <wp:anchor distT="0" distB="0" distL="114300" distR="114300" simplePos="0" relativeHeight="251660288" behindDoc="0" locked="0" layoutInCell="1" allowOverlap="1" wp14:anchorId="69242C8E" wp14:editId="54AE2C43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RCS FVG-colori-orizzontale-variant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B59EB9" w14:textId="77777777" w:rsidR="002C357C" w:rsidRPr="002C357C" w:rsidRDefault="00492691" w:rsidP="00E34918">
      <w:pPr>
        <w:spacing w:after="120"/>
        <w:contextualSpacing/>
        <w:jc w:val="center"/>
        <w:rPr>
          <w:rFonts w:ascii="Gadugi" w:eastAsia="Times New Roman" w:hAnsi="Gadugi" w:cs="Arial"/>
          <w:b/>
          <w:lang w:eastAsia="it-IT"/>
        </w:rPr>
      </w:pPr>
      <w:r>
        <w:rPr>
          <w:rFonts w:ascii="Gadugi" w:eastAsia="Times New Roman" w:hAnsi="Gadugi" w:cs="Arial"/>
          <w:b/>
          <w:lang w:eastAsia="it-IT"/>
        </w:rPr>
        <w:t>MANIFESTAZIONE DI INTERESSE PER</w:t>
      </w:r>
    </w:p>
    <w:p w14:paraId="339707A8" w14:textId="77777777" w:rsidR="002C357C" w:rsidRDefault="002C357C" w:rsidP="00E34918">
      <w:pPr>
        <w:spacing w:after="120"/>
        <w:contextualSpacing/>
        <w:jc w:val="center"/>
        <w:rPr>
          <w:rFonts w:ascii="Gadugi" w:eastAsia="Times New Roman" w:hAnsi="Gadugi" w:cs="Arial"/>
          <w:lang w:eastAsia="it-IT"/>
        </w:rPr>
      </w:pPr>
    </w:p>
    <w:p w14:paraId="440D99D0" w14:textId="05E697B3" w:rsidR="00885469" w:rsidRDefault="001C477F" w:rsidP="00885469">
      <w:pPr>
        <w:suppressAutoHyphens w:val="0"/>
        <w:spacing w:after="120"/>
        <w:jc w:val="both"/>
        <w:rPr>
          <w:rFonts w:ascii="Gadugi" w:eastAsia="Calibri" w:hAnsi="Gadugi" w:cs="Calibri"/>
          <w:b/>
          <w:color w:val="auto"/>
          <w:sz w:val="24"/>
          <w:szCs w:val="28"/>
        </w:rPr>
      </w:pPr>
      <w:r w:rsidRPr="001C477F">
        <w:rPr>
          <w:rFonts w:ascii="Gadugi" w:eastAsia="Calibri" w:hAnsi="Gadugi" w:cs="Calibri"/>
          <w:b/>
          <w:color w:val="auto"/>
          <w:sz w:val="24"/>
          <w:szCs w:val="28"/>
        </w:rPr>
        <w:t xml:space="preserve">AVVISO DI MANIFESTAZIONE DI INTERESSE E FORMULAZIONE PREVENTIVO FINALIZZATO ALL’AFFIDAMENTO DIRETTO EX ARTT. 17 CO. 2 E 50, CO. 1, LETT. B) DEL D.LGS. 36/2023 DEL </w:t>
      </w:r>
      <w:r w:rsidR="00DF5D16" w:rsidRPr="00DF5D16">
        <w:rPr>
          <w:rFonts w:ascii="Gadugi" w:eastAsia="Calibri" w:hAnsi="Gadugi" w:cs="Calibri"/>
          <w:b/>
          <w:color w:val="auto"/>
          <w:sz w:val="24"/>
          <w:szCs w:val="28"/>
        </w:rPr>
        <w:t xml:space="preserve">SERVIZIO DI </w:t>
      </w:r>
      <w:bookmarkStart w:id="0" w:name="_Hlk198897245"/>
      <w:r w:rsidR="00DF5D16" w:rsidRPr="00DF5D16">
        <w:rPr>
          <w:rFonts w:ascii="Gadugi" w:eastAsia="Calibri" w:hAnsi="Gadugi" w:cs="Calibri"/>
          <w:b/>
          <w:color w:val="auto"/>
          <w:sz w:val="24"/>
          <w:szCs w:val="28"/>
        </w:rPr>
        <w:t>GESTIONE DELLA COMUNICAZIONE SOCIAL MEDIA DI ARCS.</w:t>
      </w:r>
      <w:bookmarkEnd w:id="0"/>
      <w:r w:rsidRPr="001C477F">
        <w:rPr>
          <w:rFonts w:ascii="Gadugi" w:eastAsia="Calibri" w:hAnsi="Gadugi" w:cs="Calibri"/>
          <w:b/>
          <w:color w:val="auto"/>
          <w:sz w:val="24"/>
          <w:szCs w:val="28"/>
        </w:rPr>
        <w:t>- 25IST0</w:t>
      </w:r>
      <w:r w:rsidR="00DF5D16">
        <w:rPr>
          <w:rFonts w:ascii="Gadugi" w:eastAsia="Calibri" w:hAnsi="Gadugi" w:cs="Calibri"/>
          <w:b/>
          <w:color w:val="auto"/>
          <w:sz w:val="24"/>
          <w:szCs w:val="28"/>
        </w:rPr>
        <w:t>2</w:t>
      </w:r>
      <w:r w:rsidRPr="001C477F">
        <w:rPr>
          <w:rFonts w:ascii="Gadugi" w:eastAsia="Calibri" w:hAnsi="Gadugi" w:cs="Calibri"/>
          <w:b/>
          <w:color w:val="auto"/>
          <w:sz w:val="24"/>
          <w:szCs w:val="28"/>
        </w:rPr>
        <w:t>3</w:t>
      </w:r>
    </w:p>
    <w:p w14:paraId="58D29BF9" w14:textId="77777777" w:rsidR="001C477F" w:rsidRPr="00C34E35" w:rsidRDefault="001C477F" w:rsidP="00885469">
      <w:pPr>
        <w:suppressAutoHyphens w:val="0"/>
        <w:spacing w:after="120"/>
        <w:jc w:val="both"/>
        <w:rPr>
          <w:rFonts w:ascii="Gadugi" w:hAnsi="Gadugi" w:cs="Tahoma"/>
        </w:rPr>
      </w:pPr>
    </w:p>
    <w:p w14:paraId="22B69060" w14:textId="77777777" w:rsidR="00DA0EE5" w:rsidRPr="00C34E3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Il sottoscritto _____________________________________</w:t>
      </w:r>
      <w:r w:rsidR="002C357C">
        <w:rPr>
          <w:rFonts w:ascii="Gadugi" w:hAnsi="Gadugi" w:cs="Tahoma"/>
          <w:sz w:val="22"/>
          <w:szCs w:val="22"/>
        </w:rPr>
        <w:t>_______ (c.f._________________________________________),</w:t>
      </w:r>
    </w:p>
    <w:p w14:paraId="50CD8273" w14:textId="77777777" w:rsidR="002C357C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nato a ____________________________________________ il ____________________________</w:t>
      </w:r>
      <w:r w:rsidR="002C357C">
        <w:rPr>
          <w:rFonts w:ascii="Gadugi" w:hAnsi="Gadugi" w:cs="Tahoma"/>
          <w:sz w:val="22"/>
          <w:szCs w:val="22"/>
        </w:rPr>
        <w:t xml:space="preserve">, </w:t>
      </w:r>
      <w:r w:rsidRPr="00C34E35">
        <w:rPr>
          <w:rFonts w:ascii="Gadugi" w:hAnsi="Gadugi" w:cs="Tahoma"/>
          <w:sz w:val="22"/>
          <w:szCs w:val="22"/>
        </w:rPr>
        <w:t xml:space="preserve">in qualità di </w:t>
      </w:r>
      <w:r w:rsidR="002C357C">
        <w:rPr>
          <w:rFonts w:ascii="Gadugi" w:hAnsi="Gadugi" w:cs="Tahoma"/>
          <w:sz w:val="22"/>
          <w:szCs w:val="22"/>
        </w:rPr>
        <w:t>__________</w:t>
      </w:r>
    </w:p>
    <w:p w14:paraId="77124BDE" w14:textId="77777777" w:rsidR="00DA0EE5" w:rsidRDefault="00DA0EE5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 w:rsidRPr="00C34E35">
        <w:rPr>
          <w:rFonts w:ascii="Gadugi" w:hAnsi="Gadugi" w:cs="Tahoma"/>
          <w:sz w:val="22"/>
          <w:szCs w:val="22"/>
        </w:rPr>
        <w:t>_</w:t>
      </w:r>
      <w:r w:rsidR="00E15251" w:rsidRPr="00C34E35">
        <w:rPr>
          <w:rFonts w:ascii="Gadugi" w:hAnsi="Gadugi" w:cs="Tahoma"/>
          <w:sz w:val="22"/>
          <w:szCs w:val="22"/>
        </w:rPr>
        <w:t>_______________________________</w:t>
      </w:r>
      <w:r w:rsidRPr="00C34E35">
        <w:rPr>
          <w:rFonts w:ascii="Gadugi" w:hAnsi="Gadugi" w:cs="Tahoma"/>
          <w:sz w:val="22"/>
          <w:szCs w:val="22"/>
        </w:rPr>
        <w:t xml:space="preserve"> (</w:t>
      </w:r>
      <w:r w:rsidRPr="002C357C">
        <w:rPr>
          <w:rFonts w:ascii="Gadugi" w:hAnsi="Gadugi" w:cs="Tahoma"/>
          <w:i/>
          <w:sz w:val="22"/>
          <w:szCs w:val="22"/>
        </w:rPr>
        <w:t>Titolare, rappresentante legale, procuratore, ecc</w:t>
      </w:r>
      <w:r w:rsidRPr="00C34E35">
        <w:rPr>
          <w:rFonts w:ascii="Gadugi" w:hAnsi="Gadugi" w:cs="Tahoma"/>
          <w:sz w:val="22"/>
          <w:szCs w:val="22"/>
        </w:rPr>
        <w:t>.)</w:t>
      </w:r>
      <w:r w:rsidR="002C357C">
        <w:rPr>
          <w:rFonts w:ascii="Gadugi" w:hAnsi="Gadugi" w:cs="Tahoma"/>
          <w:sz w:val="22"/>
          <w:szCs w:val="22"/>
        </w:rPr>
        <w:t xml:space="preserve"> </w:t>
      </w:r>
      <w:r w:rsidRPr="00C34E35">
        <w:rPr>
          <w:rFonts w:ascii="Gadugi" w:hAnsi="Gadugi" w:cs="Tahoma"/>
          <w:sz w:val="22"/>
          <w:szCs w:val="22"/>
        </w:rPr>
        <w:t>della Ditta/Società __________________________________________</w:t>
      </w:r>
      <w:r w:rsidR="002C357C">
        <w:rPr>
          <w:rFonts w:ascii="Gadugi" w:hAnsi="Gadugi" w:cs="Tahoma"/>
          <w:sz w:val="22"/>
          <w:szCs w:val="22"/>
        </w:rPr>
        <w:t xml:space="preserve"> (C.F./P.IVA______________________________), con sede in________</w:t>
      </w:r>
    </w:p>
    <w:p w14:paraId="13F5788A" w14:textId="77777777" w:rsidR="002C357C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__________________________________ (Prov.___________), Via____________________________________ n. _________,</w:t>
      </w:r>
    </w:p>
    <w:p w14:paraId="4B1E0765" w14:textId="77777777" w:rsidR="002C357C" w:rsidRPr="00C34E35" w:rsidRDefault="002C357C" w:rsidP="002C357C">
      <w:pPr>
        <w:pStyle w:val="Corpodeltesto22"/>
        <w:pBdr>
          <w:bottom w:val="none" w:sz="0" w:space="0" w:color="auto"/>
        </w:pBdr>
        <w:spacing w:line="360" w:lineRule="auto"/>
        <w:contextualSpacing/>
        <w:rPr>
          <w:rFonts w:ascii="Gadugi" w:hAnsi="Gadugi" w:cs="Tahoma"/>
          <w:sz w:val="22"/>
          <w:szCs w:val="22"/>
        </w:rPr>
      </w:pPr>
      <w:r>
        <w:rPr>
          <w:rFonts w:ascii="Gadugi" w:hAnsi="Gadugi" w:cs="Tahoma"/>
          <w:sz w:val="22"/>
          <w:szCs w:val="22"/>
        </w:rPr>
        <w:t>pec___________________________________________________________;</w:t>
      </w:r>
    </w:p>
    <w:p w14:paraId="5A0E8F8C" w14:textId="77777777" w:rsidR="002C357C" w:rsidRDefault="002C357C" w:rsidP="002C357C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7BA5D03D" w14:textId="77777777" w:rsidR="00863216" w:rsidRDefault="00754221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C34E35">
        <w:rPr>
          <w:rFonts w:ascii="Gadugi" w:hAnsi="Gadugi" w:cs="Tahoma"/>
          <w:b/>
        </w:rPr>
        <w:t>MANIFESTA</w:t>
      </w:r>
    </w:p>
    <w:p w14:paraId="2332A0F5" w14:textId="77777777" w:rsidR="00283E20" w:rsidRPr="00C34E35" w:rsidRDefault="00283E20" w:rsidP="00283E20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</w:p>
    <w:p w14:paraId="6855A6F3" w14:textId="53862A02" w:rsidR="002C357C" w:rsidRDefault="00DA0EE5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C34E35">
        <w:rPr>
          <w:rFonts w:ascii="Gadugi" w:hAnsi="Gadugi" w:cs="Tahoma"/>
        </w:rPr>
        <w:t xml:space="preserve">il proprio </w:t>
      </w:r>
      <w:r w:rsidRPr="00C371DD">
        <w:rPr>
          <w:rFonts w:ascii="Gadugi" w:hAnsi="Gadugi" w:cs="Tahoma"/>
          <w:b/>
        </w:rPr>
        <w:t xml:space="preserve">interesse a partecipare </w:t>
      </w:r>
      <w:r w:rsidR="002C357C" w:rsidRPr="00C371DD">
        <w:rPr>
          <w:rFonts w:ascii="Gadugi" w:hAnsi="Gadugi" w:cs="Tahoma"/>
          <w:b/>
        </w:rPr>
        <w:t>all’Avviso in oggetto</w:t>
      </w:r>
      <w:r w:rsidR="002C357C">
        <w:rPr>
          <w:rFonts w:ascii="Gadugi" w:hAnsi="Gadugi" w:cs="Tahoma"/>
        </w:rPr>
        <w:t xml:space="preserve"> </w:t>
      </w:r>
      <w:r w:rsidR="002C357C" w:rsidRPr="002C357C">
        <w:rPr>
          <w:rFonts w:ascii="Gadugi" w:hAnsi="Gadugi" w:cs="Tahoma"/>
        </w:rPr>
        <w:t xml:space="preserve">finalizzato </w:t>
      </w:r>
      <w:r w:rsidR="00E34918" w:rsidRPr="002C357C">
        <w:rPr>
          <w:rFonts w:ascii="Gadugi" w:hAnsi="Gadugi"/>
          <w:bCs/>
        </w:rPr>
        <w:t>all’individuazione degli operatori</w:t>
      </w:r>
      <w:r w:rsidR="002C357C" w:rsidRPr="002C357C">
        <w:rPr>
          <w:rFonts w:ascii="Gadugi" w:hAnsi="Gadugi"/>
          <w:bCs/>
        </w:rPr>
        <w:t xml:space="preserve"> </w:t>
      </w:r>
      <w:r w:rsidR="00E34918" w:rsidRPr="002C357C">
        <w:rPr>
          <w:rFonts w:ascii="Gadugi" w:hAnsi="Gadugi"/>
          <w:bCs/>
        </w:rPr>
        <w:t>economici</w:t>
      </w:r>
      <w:r w:rsidR="002C357C" w:rsidRPr="002C357C">
        <w:rPr>
          <w:rFonts w:ascii="Gadugi" w:hAnsi="Gadugi"/>
          <w:bCs/>
        </w:rPr>
        <w:t xml:space="preserve"> interessati </w:t>
      </w:r>
      <w:r w:rsidR="00885469" w:rsidRPr="00885469">
        <w:rPr>
          <w:rFonts w:ascii="Gadugi" w:hAnsi="Gadugi"/>
          <w:bCs/>
        </w:rPr>
        <w:t xml:space="preserve">alla realizzazione del servizio </w:t>
      </w:r>
      <w:r w:rsidR="00DF5D16">
        <w:rPr>
          <w:rFonts w:ascii="Gadugi" w:hAnsi="Gadugi"/>
          <w:bCs/>
        </w:rPr>
        <w:t>in oggetto</w:t>
      </w:r>
      <w:r w:rsidR="00577FEF" w:rsidRPr="00577FEF">
        <w:rPr>
          <w:rFonts w:ascii="Gadugi" w:hAnsi="Gadugi"/>
          <w:bCs/>
        </w:rPr>
        <w:t xml:space="preserve"> - 25</w:t>
      </w:r>
      <w:r w:rsidR="00483D2F" w:rsidRPr="00577FEF">
        <w:rPr>
          <w:rFonts w:ascii="Gadugi" w:hAnsi="Gadugi"/>
          <w:bCs/>
        </w:rPr>
        <w:t>IST</w:t>
      </w:r>
      <w:r w:rsidR="00577FEF" w:rsidRPr="00577FEF">
        <w:rPr>
          <w:rFonts w:ascii="Gadugi" w:hAnsi="Gadugi"/>
          <w:bCs/>
        </w:rPr>
        <w:t>0</w:t>
      </w:r>
      <w:r w:rsidR="00DF5D16">
        <w:rPr>
          <w:rFonts w:ascii="Gadugi" w:hAnsi="Gadugi"/>
          <w:bCs/>
        </w:rPr>
        <w:t>2</w:t>
      </w:r>
      <w:r w:rsidR="00577FEF" w:rsidRPr="00577FEF">
        <w:rPr>
          <w:rFonts w:ascii="Gadugi" w:hAnsi="Gadugi"/>
          <w:bCs/>
        </w:rPr>
        <w:t>3</w:t>
      </w:r>
    </w:p>
    <w:p w14:paraId="38F2B136" w14:textId="77777777" w:rsidR="002C357C" w:rsidRDefault="002C357C" w:rsidP="002C357C">
      <w:pPr>
        <w:spacing w:after="0" w:line="360" w:lineRule="auto"/>
        <w:contextualSpacing/>
        <w:jc w:val="both"/>
        <w:rPr>
          <w:rFonts w:ascii="Gadugi" w:hAnsi="Gadugi"/>
          <w:bCs/>
        </w:rPr>
      </w:pPr>
    </w:p>
    <w:p w14:paraId="518544E6" w14:textId="77777777" w:rsidR="002C357C" w:rsidRDefault="002C357C" w:rsidP="00D15E77">
      <w:pPr>
        <w:spacing w:after="0" w:line="360" w:lineRule="auto"/>
        <w:contextualSpacing/>
        <w:jc w:val="both"/>
        <w:rPr>
          <w:rFonts w:ascii="Gadugi" w:hAnsi="Gadugi"/>
          <w:bCs/>
        </w:rPr>
      </w:pPr>
      <w:r w:rsidRPr="002C357C">
        <w:rPr>
          <w:rFonts w:ascii="Gadugi" w:hAnsi="Gadugi"/>
          <w:bCs/>
        </w:rPr>
        <w:t xml:space="preserve">A tale scopo, ai sensi dell’art. </w:t>
      </w:r>
      <w:r>
        <w:rPr>
          <w:rFonts w:ascii="Gadugi" w:hAnsi="Gadugi"/>
          <w:bCs/>
        </w:rPr>
        <w:t xml:space="preserve">46 e art. </w:t>
      </w:r>
      <w:r w:rsidRPr="002C357C">
        <w:rPr>
          <w:rFonts w:ascii="Gadugi" w:hAnsi="Gadugi"/>
          <w:bCs/>
        </w:rPr>
        <w:t>47 del D.P.R. 28/12/ 2000 n. 445 e preso atto che, qualora emerga la non veridicità di quanto dichiarato, l'Amministrazione procedente disporrà la decadenza da ogni beneficio ai sensi dell'art. 75, comma 1 del citato D.P.R. n. 445/2000, consapevole delle responsabilità penali cui può andare incontro per dichiarazioni mendaci, falsità in atti e uso di atti falsi, così come disposto dall’art.76 del D.P.R n. 455/2000, con la presente</w:t>
      </w:r>
    </w:p>
    <w:p w14:paraId="00B1150F" w14:textId="77777777" w:rsidR="002C357C" w:rsidRDefault="002C357C" w:rsidP="00D15E77">
      <w:pPr>
        <w:spacing w:after="0" w:line="360" w:lineRule="auto"/>
        <w:contextualSpacing/>
        <w:jc w:val="center"/>
        <w:rPr>
          <w:rFonts w:ascii="Gadugi" w:hAnsi="Gadugi" w:cs="Tahoma"/>
        </w:rPr>
      </w:pPr>
    </w:p>
    <w:p w14:paraId="24818A56" w14:textId="77777777" w:rsidR="00D15E77" w:rsidRPr="00D15E77" w:rsidRDefault="002C357C" w:rsidP="00C371DD">
      <w:pPr>
        <w:spacing w:after="0" w:line="360" w:lineRule="auto"/>
        <w:contextualSpacing/>
        <w:jc w:val="center"/>
        <w:rPr>
          <w:rFonts w:ascii="Gadugi" w:hAnsi="Gadugi" w:cs="Tahoma"/>
          <w:b/>
        </w:rPr>
      </w:pPr>
      <w:r w:rsidRPr="002C357C">
        <w:rPr>
          <w:rFonts w:ascii="Gadugi" w:hAnsi="Gadugi" w:cs="Tahoma"/>
          <w:b/>
        </w:rPr>
        <w:t>DICHIARA</w:t>
      </w:r>
    </w:p>
    <w:p w14:paraId="599580BB" w14:textId="77777777" w:rsidR="00C371DD" w:rsidRDefault="00C371DD" w:rsidP="00C371DD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>che non sussiste alcun</w:t>
      </w:r>
      <w:r w:rsidRPr="00C371DD">
        <w:rPr>
          <w:rFonts w:ascii="Gadugi" w:hAnsi="Gadugi"/>
          <w:bCs/>
        </w:rPr>
        <w:t xml:space="preserve"> conflitto di interessi, come definito dalla normativa nazionale, legato alla partecipazione </w:t>
      </w:r>
      <w:r>
        <w:rPr>
          <w:rFonts w:ascii="Gadugi" w:hAnsi="Gadugi"/>
          <w:bCs/>
        </w:rPr>
        <w:t xml:space="preserve">della predetta Ditta/Società </w:t>
      </w:r>
      <w:r w:rsidRPr="00C371DD">
        <w:rPr>
          <w:rFonts w:ascii="Gadugi" w:hAnsi="Gadugi"/>
          <w:bCs/>
        </w:rPr>
        <w:t xml:space="preserve">alla procedura </w:t>
      </w:r>
      <w:r>
        <w:rPr>
          <w:rFonts w:ascii="Gadugi" w:hAnsi="Gadugi"/>
          <w:bCs/>
        </w:rPr>
        <w:t>in oggetto;</w:t>
      </w:r>
    </w:p>
    <w:p w14:paraId="57786C6F" w14:textId="77777777" w:rsidR="00F96011" w:rsidRDefault="00F96011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41E4CABF" w14:textId="77777777" w:rsidR="00364CF6" w:rsidRDefault="00006D4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  <w:r>
        <w:rPr>
          <w:rFonts w:ascii="Gadugi" w:hAnsi="Gadugi"/>
          <w:b/>
          <w:color w:val="000000"/>
        </w:rPr>
        <w:t>DICHIARA INOLTRE:</w:t>
      </w:r>
    </w:p>
    <w:p w14:paraId="0142D4DC" w14:textId="77777777" w:rsidR="00863216" w:rsidRDefault="00863216" w:rsidP="00C371DD">
      <w:pPr>
        <w:spacing w:after="0" w:line="360" w:lineRule="auto"/>
        <w:contextualSpacing/>
        <w:jc w:val="center"/>
        <w:rPr>
          <w:rFonts w:ascii="Gadugi" w:hAnsi="Gadugi"/>
          <w:b/>
          <w:color w:val="000000"/>
        </w:rPr>
      </w:pPr>
    </w:p>
    <w:p w14:paraId="7BECBCBB" w14:textId="77777777" w:rsid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bookmarkStart w:id="1" w:name="_Hlk61432087"/>
      <w:r w:rsidRPr="00006D46">
        <w:rPr>
          <w:rFonts w:ascii="Gadugi" w:hAnsi="Gadugi"/>
          <w:bCs/>
        </w:rPr>
        <w:t>di aver preso visione, di conoscere e di accettare integralmente tutta la documentazione della procedura nonché le condizioni previste nell’Avviso pubblico in oggetto e relativi allegati;</w:t>
      </w:r>
    </w:p>
    <w:p w14:paraId="441156B5" w14:textId="77777777" w:rsidR="00364CF6" w:rsidRPr="00006D46" w:rsidRDefault="00006D46" w:rsidP="00006D46">
      <w:pPr>
        <w:pStyle w:val="Paragrafoelenco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 xml:space="preserve">che </w:t>
      </w:r>
      <w:r w:rsidR="00CF39FE"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Pr="00006D46">
        <w:rPr>
          <w:rFonts w:ascii="Gadugi" w:hAnsi="Gadugi"/>
          <w:bCs/>
        </w:rPr>
        <w:t xml:space="preserve"> di interesse</w:t>
      </w:r>
      <w:r w:rsidR="00364CF6" w:rsidRPr="00006D46">
        <w:rPr>
          <w:rFonts w:ascii="Gadugi" w:hAnsi="Gadugi"/>
          <w:bCs/>
        </w:rPr>
        <w:t xml:space="preserve"> non </w:t>
      </w:r>
      <w:r w:rsidRPr="00006D46">
        <w:rPr>
          <w:rFonts w:ascii="Gadugi" w:hAnsi="Gadugi"/>
          <w:bCs/>
        </w:rPr>
        <w:t>è in alcun modo vincolante</w:t>
      </w:r>
      <w:r w:rsidR="00364CF6" w:rsidRPr="00006D46">
        <w:rPr>
          <w:rFonts w:ascii="Gadugi" w:hAnsi="Gadugi"/>
          <w:bCs/>
        </w:rPr>
        <w:t xml:space="preserve"> per</w:t>
      </w:r>
      <w:r w:rsidRPr="00006D46">
        <w:rPr>
          <w:rFonts w:ascii="Gadugi" w:hAnsi="Gadugi"/>
          <w:bCs/>
        </w:rPr>
        <w:t xml:space="preserve"> l’Amministrazione in quanto </w:t>
      </w:r>
      <w:r>
        <w:rPr>
          <w:rFonts w:ascii="Gadugi" w:hAnsi="Gadugi"/>
          <w:bCs/>
        </w:rPr>
        <w:t>l’</w:t>
      </w:r>
      <w:r w:rsidRPr="00006D46">
        <w:rPr>
          <w:rFonts w:ascii="Gadugi" w:hAnsi="Gadugi"/>
          <w:bCs/>
        </w:rPr>
        <w:t>Avviso</w:t>
      </w:r>
      <w:r>
        <w:rPr>
          <w:rFonts w:ascii="Gadugi" w:hAnsi="Gadugi"/>
          <w:bCs/>
        </w:rPr>
        <w:t xml:space="preserve">, </w:t>
      </w:r>
      <w:r w:rsidRPr="00006D46">
        <w:rPr>
          <w:rFonts w:ascii="Gadugi" w:hAnsi="Gadugi"/>
          <w:bCs/>
        </w:rPr>
        <w:t>pubblicato sul sito istituzionale di ARCS, costituis</w:t>
      </w:r>
      <w:r>
        <w:rPr>
          <w:rFonts w:ascii="Gadugi" w:hAnsi="Gadugi"/>
          <w:bCs/>
        </w:rPr>
        <w:t xml:space="preserve">ce una mera indagine conoscitiva utile </w:t>
      </w:r>
      <w:r w:rsidR="00364CF6" w:rsidRPr="00006D46">
        <w:rPr>
          <w:rFonts w:ascii="Gadugi" w:hAnsi="Gadugi"/>
          <w:bCs/>
        </w:rPr>
        <w:t xml:space="preserve">a verificare l’esistenza di eventuali soluzioni alternative e/o innovative e le relative caratteristiche </w:t>
      </w:r>
      <w:r>
        <w:rPr>
          <w:rFonts w:ascii="Gadugi" w:hAnsi="Gadugi"/>
          <w:bCs/>
        </w:rPr>
        <w:t>rispetto alle proprie esigenze;</w:t>
      </w:r>
    </w:p>
    <w:bookmarkEnd w:id="1"/>
    <w:p w14:paraId="68383E09" w14:textId="77777777" w:rsid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l</w:t>
      </w:r>
      <w:r w:rsidR="00364CF6" w:rsidRPr="00006D46">
        <w:rPr>
          <w:rFonts w:ascii="Gadugi" w:hAnsi="Gadugi"/>
          <w:bCs/>
        </w:rPr>
        <w:t xml:space="preserve">a presente </w:t>
      </w:r>
      <w:r w:rsidR="00304C4A" w:rsidRPr="00006D46">
        <w:rPr>
          <w:rFonts w:ascii="Gadugi" w:hAnsi="Gadugi"/>
          <w:bCs/>
        </w:rPr>
        <w:t>manifestazione</w:t>
      </w:r>
      <w:r w:rsidR="00364CF6" w:rsidRPr="00006D46">
        <w:rPr>
          <w:rFonts w:ascii="Gadugi" w:hAnsi="Gadugi"/>
          <w:bCs/>
        </w:rPr>
        <w:t xml:space="preserve"> non costituisce, pertanto, un invito ad offrire né un’offerta al pubblico ai sensi dell’art. 1336 c.c. né una promessa al pubblic</w:t>
      </w:r>
      <w:r w:rsidR="00006D46">
        <w:rPr>
          <w:rFonts w:ascii="Gadugi" w:hAnsi="Gadugi"/>
          <w:bCs/>
        </w:rPr>
        <w:t>o ai sensi dell’art. 1989 c.c.;</w:t>
      </w:r>
    </w:p>
    <w:p w14:paraId="50B0C8C5" w14:textId="77777777" w:rsidR="00863216" w:rsidRDefault="00006D4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che dalla presente manifestazione di interesse non consegue alcun interesse, diritto o situazione soggettiva in capo all’operatore economico</w:t>
      </w:r>
      <w:r>
        <w:rPr>
          <w:rFonts w:ascii="Gadugi" w:hAnsi="Gadugi"/>
          <w:bCs/>
        </w:rPr>
        <w:t xml:space="preserve">, che non potrà vantare alcun </w:t>
      </w:r>
      <w:r w:rsidRPr="00006D46">
        <w:rPr>
          <w:rFonts w:ascii="Gadugi" w:hAnsi="Gadugi"/>
          <w:bCs/>
        </w:rPr>
        <w:t>diritto o pretesa di qualsivoglia natura, indennizzo o rimborso dei costi eventualmente sostenuti per la partecipazione</w:t>
      </w:r>
      <w:r>
        <w:rPr>
          <w:rFonts w:ascii="Gadugi" w:hAnsi="Gadugi"/>
          <w:bCs/>
        </w:rPr>
        <w:t>;</w:t>
      </w:r>
    </w:p>
    <w:p w14:paraId="2912FDD1" w14:textId="77777777" w:rsidR="00863216" w:rsidRDefault="00863216" w:rsidP="0086321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>
        <w:rPr>
          <w:rFonts w:ascii="Gadugi" w:hAnsi="Gadugi"/>
          <w:bCs/>
        </w:rPr>
        <w:t xml:space="preserve">di aver preso atto che l’Amministrazione </w:t>
      </w:r>
      <w:r w:rsidRPr="00863216">
        <w:rPr>
          <w:rFonts w:ascii="Gadugi" w:hAnsi="Gadugi"/>
          <w:bCs/>
        </w:rPr>
        <w:t>si riserva, in ogni caso e in qualsiasi momento</w:t>
      </w:r>
      <w:r>
        <w:rPr>
          <w:rFonts w:ascii="Gadugi" w:hAnsi="Gadugi"/>
          <w:bCs/>
        </w:rPr>
        <w:t xml:space="preserve"> e a suo insindacabile giudizio:</w:t>
      </w:r>
    </w:p>
    <w:p w14:paraId="58A00301" w14:textId="77777777" w:rsid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il diritto di sospendere, interrompere, modificare o cessare la presente indagine, senza che ciò possa costituire diritto o pretesa di qualsivoglia natura, indennizzo o rimborso dei costi eventualmente sostenuti per la partecipazione;</w:t>
      </w:r>
    </w:p>
    <w:p w14:paraId="0DA03387" w14:textId="77777777" w:rsidR="00863216" w:rsidRPr="00863216" w:rsidRDefault="00863216" w:rsidP="00863216">
      <w:pPr>
        <w:pStyle w:val="Paragrafoelenco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 scelta di non dare seguito al successivo affidamento, senza che alcun operatore possa avere nulla a pretendere.</w:t>
      </w:r>
    </w:p>
    <w:p w14:paraId="55E586AD" w14:textId="77777777" w:rsidR="00364CF6" w:rsidRPr="00006D46" w:rsidRDefault="00CF39FE" w:rsidP="00006D46">
      <w:pPr>
        <w:pStyle w:val="Paragrafoelenco"/>
        <w:numPr>
          <w:ilvl w:val="0"/>
          <w:numId w:val="4"/>
        </w:numPr>
        <w:suppressAutoHyphens w:val="0"/>
        <w:spacing w:after="0" w:line="360" w:lineRule="auto"/>
        <w:ind w:left="284" w:hanging="284"/>
        <w:jc w:val="both"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</w:t>
      </w:r>
      <w:r w:rsidR="00364CF6" w:rsidRPr="00006D46">
        <w:rPr>
          <w:rFonts w:ascii="Gadugi" w:hAnsi="Gadugi"/>
          <w:bCs/>
        </w:rPr>
        <w:t>i aver preso atto dell’informativa di cui all’art. 13 del Regolamento Europeo Generale sulla Protezione dei Dati 2016/679</w:t>
      </w:r>
      <w:r w:rsidR="00863216">
        <w:rPr>
          <w:rFonts w:ascii="Gadugi" w:hAnsi="Gadugi"/>
          <w:bCs/>
        </w:rPr>
        <w:t>.</w:t>
      </w:r>
    </w:p>
    <w:p w14:paraId="616C835F" w14:textId="77777777" w:rsidR="00863216" w:rsidRDefault="00863216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</w:p>
    <w:p w14:paraId="1AF8BC44" w14:textId="77777777" w:rsidR="00863216" w:rsidRDefault="00DA0EE5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Si allega</w:t>
      </w:r>
      <w:r w:rsidR="00863216">
        <w:rPr>
          <w:rFonts w:ascii="Gadugi" w:hAnsi="Gadugi"/>
          <w:bCs/>
        </w:rPr>
        <w:t>:</w:t>
      </w:r>
    </w:p>
    <w:p w14:paraId="535B2DA1" w14:textId="77777777" w:rsidR="00DA0EE5" w:rsidRDefault="00863216" w:rsidP="00863216">
      <w:pPr>
        <w:pStyle w:val="Paragrafoelenco"/>
        <w:numPr>
          <w:ilvl w:val="0"/>
          <w:numId w:val="7"/>
        </w:numPr>
        <w:spacing w:after="0" w:line="360" w:lineRule="auto"/>
        <w:rPr>
          <w:rFonts w:ascii="Gadugi" w:hAnsi="Gadugi"/>
          <w:bCs/>
        </w:rPr>
      </w:pPr>
      <w:r w:rsidRPr="00863216">
        <w:rPr>
          <w:rFonts w:ascii="Gadugi" w:hAnsi="Gadugi"/>
          <w:bCs/>
        </w:rPr>
        <w:t>la</w:t>
      </w:r>
      <w:r w:rsidR="00DA0EE5" w:rsidRPr="00863216">
        <w:rPr>
          <w:rFonts w:ascii="Gadugi" w:hAnsi="Gadugi"/>
          <w:bCs/>
        </w:rPr>
        <w:t xml:space="preserve"> “scheda fornitore”</w:t>
      </w:r>
      <w:r w:rsidRPr="00863216">
        <w:rPr>
          <w:rFonts w:ascii="Gadugi" w:hAnsi="Gadugi"/>
          <w:bCs/>
        </w:rPr>
        <w:t>, il cui fac-simile è riportato in calce</w:t>
      </w:r>
      <w:r>
        <w:rPr>
          <w:rFonts w:ascii="Gadugi" w:hAnsi="Gadugi"/>
          <w:bCs/>
        </w:rPr>
        <w:t>;</w:t>
      </w:r>
    </w:p>
    <w:p w14:paraId="4DF746B5" w14:textId="77777777" w:rsidR="00863216" w:rsidRPr="00863216" w:rsidRDefault="00863216" w:rsidP="00863216">
      <w:pPr>
        <w:pStyle w:val="Paragrafoelenco"/>
        <w:spacing w:after="0" w:line="360" w:lineRule="auto"/>
        <w:ind w:left="644"/>
        <w:rPr>
          <w:rFonts w:ascii="Gadugi" w:hAnsi="Gadugi"/>
          <w:bCs/>
        </w:rPr>
      </w:pPr>
    </w:p>
    <w:p w14:paraId="226075AE" w14:textId="0BF1C20D" w:rsidR="00DA0EE5" w:rsidRPr="00006D46" w:rsidRDefault="00895B8C" w:rsidP="00006D46">
      <w:pPr>
        <w:spacing w:after="0" w:line="360" w:lineRule="auto"/>
        <w:ind w:left="284" w:hanging="284"/>
        <w:contextualSpacing/>
        <w:rPr>
          <w:rFonts w:ascii="Gadugi" w:hAnsi="Gadugi"/>
          <w:bCs/>
        </w:rPr>
      </w:pPr>
      <w:r w:rsidRPr="00006D46">
        <w:rPr>
          <w:rFonts w:ascii="Gadugi" w:hAnsi="Gadugi"/>
          <w:bCs/>
        </w:rPr>
        <w:t>Data___________________________</w:t>
      </w:r>
      <w:r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754221" w:rsidRPr="00006D46">
        <w:rPr>
          <w:rFonts w:ascii="Gadugi" w:hAnsi="Gadugi"/>
          <w:bCs/>
        </w:rPr>
        <w:tab/>
      </w:r>
      <w:r w:rsidR="00DA0EE5" w:rsidRPr="00006D46">
        <w:rPr>
          <w:rFonts w:ascii="Gadugi" w:hAnsi="Gadugi"/>
          <w:bCs/>
        </w:rPr>
        <w:tab/>
        <w:t>Firma</w:t>
      </w:r>
      <w:r w:rsidR="00767EA6">
        <w:rPr>
          <w:rFonts w:ascii="Gadugi" w:hAnsi="Gadugi"/>
          <w:bCs/>
        </w:rPr>
        <w:t xml:space="preserve"> DIGITALE</w:t>
      </w:r>
      <w:r w:rsidR="00DA0EE5" w:rsidRPr="00006D46">
        <w:rPr>
          <w:rFonts w:ascii="Gadugi" w:hAnsi="Gadugi"/>
          <w:bCs/>
        </w:rPr>
        <w:t>__________________________</w:t>
      </w:r>
    </w:p>
    <w:p w14:paraId="698F6B93" w14:textId="77777777" w:rsidR="00452DE3" w:rsidRPr="00006D46" w:rsidRDefault="00452DE3" w:rsidP="00006D46">
      <w:pPr>
        <w:pStyle w:val="Corpodeltesto22"/>
        <w:pBdr>
          <w:bottom w:val="none" w:sz="0" w:space="0" w:color="auto"/>
        </w:pBdr>
        <w:spacing w:line="360" w:lineRule="auto"/>
        <w:ind w:left="284" w:hanging="284"/>
        <w:contextualSpacing/>
        <w:rPr>
          <w:rFonts w:ascii="Gadugi" w:eastAsiaTheme="minorHAnsi" w:hAnsi="Gadugi" w:cstheme="minorBidi"/>
          <w:bCs/>
          <w:color w:val="00000A"/>
          <w:sz w:val="22"/>
          <w:szCs w:val="22"/>
          <w:lang w:eastAsia="en-US"/>
        </w:rPr>
      </w:pPr>
    </w:p>
    <w:p w14:paraId="3E1EDEAA" w14:textId="77777777" w:rsidR="00F96011" w:rsidRDefault="00F96011">
      <w:pPr>
        <w:suppressAutoHyphens w:val="0"/>
        <w:spacing w:after="0"/>
        <w:rPr>
          <w:rFonts w:ascii="Cambria" w:eastAsia="Times New Roman" w:hAnsi="Cambria" w:cs="Tahoma"/>
          <w:b/>
          <w:color w:val="auto"/>
          <w:sz w:val="28"/>
          <w:szCs w:val="28"/>
          <w:u w:val="single"/>
          <w:lang w:eastAsia="it-IT"/>
        </w:rPr>
      </w:pPr>
      <w:r>
        <w:rPr>
          <w:rFonts w:ascii="Cambria" w:hAnsi="Cambria" w:cs="Tahoma"/>
          <w:b/>
          <w:sz w:val="28"/>
          <w:szCs w:val="28"/>
          <w:u w:val="single"/>
        </w:rPr>
        <w:br w:type="page"/>
      </w:r>
    </w:p>
    <w:p w14:paraId="4150E7B0" w14:textId="77777777" w:rsidR="005B0636" w:rsidRPr="00C371DD" w:rsidRDefault="005B0636" w:rsidP="00C371DD">
      <w:pPr>
        <w:pStyle w:val="Corpodeltesto2"/>
        <w:spacing w:after="0" w:line="240" w:lineRule="auto"/>
        <w:jc w:val="center"/>
        <w:rPr>
          <w:rFonts w:ascii="Gadugi" w:hAnsi="Gadugi" w:cs="Tahoma"/>
          <w:b/>
          <w:sz w:val="24"/>
          <w:szCs w:val="28"/>
          <w:u w:val="single"/>
        </w:rPr>
      </w:pP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SCHEDA FORNITORE </w:t>
      </w:r>
      <w:r w:rsidR="00F96011" w:rsidRPr="00C371DD">
        <w:rPr>
          <w:rFonts w:ascii="Gadugi" w:hAnsi="Gadugi" w:cs="Tahoma"/>
          <w:b/>
          <w:sz w:val="24"/>
          <w:szCs w:val="28"/>
          <w:u w:val="single"/>
        </w:rPr>
        <w:t>–</w:t>
      </w:r>
      <w:r w:rsidRPr="00C371DD">
        <w:rPr>
          <w:rFonts w:ascii="Gadugi" w:hAnsi="Gadugi" w:cs="Tahoma"/>
          <w:b/>
          <w:sz w:val="24"/>
          <w:szCs w:val="28"/>
          <w:u w:val="single"/>
        </w:rPr>
        <w:t xml:space="preserve"> ARCS</w:t>
      </w:r>
    </w:p>
    <w:p w14:paraId="57D53329" w14:textId="77777777" w:rsidR="00F96011" w:rsidRPr="00C371DD" w:rsidRDefault="00F9601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 w:val="24"/>
          <w:szCs w:val="28"/>
          <w:u w:val="single"/>
        </w:rPr>
      </w:pPr>
    </w:p>
    <w:p w14:paraId="29189F2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32"/>
        </w:rPr>
      </w:pPr>
      <w:r w:rsidRPr="00C371DD">
        <w:rPr>
          <w:rFonts w:ascii="Gadugi" w:hAnsi="Gadugi" w:cs="Arial"/>
          <w:sz w:val="24"/>
        </w:rPr>
        <w:t>RAGIONE SOCIALE:</w:t>
      </w:r>
      <w:permStart w:id="1292653645" w:edGrp="everyone"/>
      <w:r w:rsidRPr="00C371DD">
        <w:rPr>
          <w:rFonts w:ascii="Gadugi" w:hAnsi="Gadugi" w:cs="Arial"/>
          <w:sz w:val="24"/>
        </w:rPr>
        <w:t>__________________________________________________</w:t>
      </w:r>
      <w:permEnd w:id="1292653645"/>
    </w:p>
    <w:p w14:paraId="309DC321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40" w:lineRule="auto"/>
        <w:jc w:val="both"/>
        <w:rPr>
          <w:rFonts w:ascii="Gadugi" w:hAnsi="Gadugi"/>
          <w:sz w:val="24"/>
        </w:rPr>
      </w:pPr>
      <w:r w:rsidRPr="00C371DD">
        <w:rPr>
          <w:rFonts w:ascii="Gadugi" w:hAnsi="Gadugi" w:cs="Arial"/>
          <w:sz w:val="20"/>
        </w:rPr>
        <w:t xml:space="preserve">CODICE FISCALE:  </w:t>
      </w:r>
      <w:permStart w:id="1919711913" w:edGrp="everyone"/>
      <w:r w:rsidRPr="00C371DD">
        <w:rPr>
          <w:rFonts w:ascii="Gadugi" w:hAnsi="Gadugi" w:cs="Arial"/>
          <w:sz w:val="20"/>
        </w:rPr>
        <w:t>____________________________</w:t>
      </w:r>
      <w:permEnd w:id="1919711913"/>
      <w:r w:rsidRPr="00C371DD">
        <w:rPr>
          <w:rFonts w:ascii="Gadugi" w:hAnsi="Gadugi" w:cs="Arial"/>
          <w:sz w:val="20"/>
        </w:rPr>
        <w:tab/>
        <w:t xml:space="preserve">PARTITA IVA: </w:t>
      </w:r>
      <w:permStart w:id="703424045" w:edGrp="everyone"/>
      <w:r w:rsidRPr="00C371DD">
        <w:rPr>
          <w:rFonts w:ascii="Gadugi" w:hAnsi="Gadugi" w:cs="Arial"/>
          <w:sz w:val="20"/>
        </w:rPr>
        <w:t>______________________________</w:t>
      </w:r>
    </w:p>
    <w:permEnd w:id="703424045"/>
    <w:p w14:paraId="2F53926B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16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LEGALE</w:t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20"/>
          <w:shd w:val="clear" w:color="auto" w:fill="D9D9D9"/>
        </w:rPr>
        <w:tab/>
      </w:r>
      <w:r w:rsidRPr="00C371DD">
        <w:rPr>
          <w:rFonts w:ascii="Gadugi" w:hAnsi="Gadugi"/>
          <w:bCs/>
          <w:sz w:val="16"/>
        </w:rPr>
        <w:tab/>
      </w:r>
    </w:p>
    <w:p w14:paraId="3424ED0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30618805" w:edGrp="everyone"/>
      <w:r w:rsidRPr="00C371DD">
        <w:rPr>
          <w:rFonts w:ascii="Gadugi" w:hAnsi="Gadugi" w:cs="Arial"/>
          <w:sz w:val="20"/>
        </w:rPr>
        <w:t>________________________________</w:t>
      </w:r>
      <w:permEnd w:id="130618805"/>
      <w:r w:rsidRPr="00C371DD">
        <w:rPr>
          <w:rFonts w:ascii="Gadugi" w:hAnsi="Gadugi" w:cs="Arial"/>
          <w:sz w:val="20"/>
        </w:rPr>
        <w:t>CITTÁ:</w:t>
      </w:r>
      <w:permStart w:id="1668374116" w:edGrp="everyone"/>
      <w:r w:rsidRPr="00C371DD">
        <w:rPr>
          <w:rFonts w:ascii="Gadugi" w:hAnsi="Gadugi" w:cs="Arial"/>
          <w:sz w:val="20"/>
        </w:rPr>
        <w:t>_______________________________</w:t>
      </w:r>
      <w:permEnd w:id="1668374116"/>
      <w:r w:rsidRPr="00C371DD">
        <w:rPr>
          <w:rFonts w:ascii="Gadugi" w:hAnsi="Gadugi" w:cs="Arial"/>
          <w:sz w:val="20"/>
        </w:rPr>
        <w:t>CAP:</w:t>
      </w:r>
      <w:permStart w:id="26815540" w:edGrp="everyone"/>
      <w:r w:rsidRPr="00C371DD">
        <w:rPr>
          <w:rFonts w:ascii="Gadugi" w:hAnsi="Gadugi" w:cs="Arial"/>
          <w:sz w:val="20"/>
        </w:rPr>
        <w:t>______________</w:t>
      </w:r>
      <w:permEnd w:id="26815540"/>
    </w:p>
    <w:p w14:paraId="07A55347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188460076" w:edGrp="everyone"/>
      <w:r w:rsidRPr="00C371DD">
        <w:rPr>
          <w:rFonts w:ascii="Gadugi" w:hAnsi="Gadugi" w:cs="Arial"/>
          <w:sz w:val="20"/>
        </w:rPr>
        <w:t>__________________</w:t>
      </w:r>
      <w:permEnd w:id="1188460076"/>
      <w:r w:rsidRPr="00C371DD">
        <w:rPr>
          <w:rFonts w:ascii="Gadugi" w:hAnsi="Gadugi" w:cs="Arial"/>
          <w:sz w:val="20"/>
        </w:rPr>
        <w:t>N. Fax:</w:t>
      </w:r>
      <w:permStart w:id="317210458" w:edGrp="everyone"/>
      <w:r w:rsidRPr="00C371DD">
        <w:rPr>
          <w:rFonts w:ascii="Gadugi" w:hAnsi="Gadugi" w:cs="Arial"/>
          <w:sz w:val="20"/>
        </w:rPr>
        <w:t>_______________</w:t>
      </w:r>
      <w:permEnd w:id="317210458"/>
      <w:r w:rsidRPr="00C371DD">
        <w:rPr>
          <w:rFonts w:ascii="Gadugi" w:hAnsi="Gadugi" w:cs="Arial"/>
          <w:sz w:val="20"/>
        </w:rPr>
        <w:t>email:</w:t>
      </w:r>
      <w:permStart w:id="1809845561" w:edGrp="everyone"/>
      <w:r w:rsidRPr="00C371DD">
        <w:rPr>
          <w:rFonts w:ascii="Gadugi" w:hAnsi="Gadugi" w:cs="Arial"/>
          <w:sz w:val="20"/>
        </w:rPr>
        <w:t>______________________________________</w:t>
      </w:r>
      <w:permEnd w:id="1809845561"/>
    </w:p>
    <w:p w14:paraId="6C786D55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PEC</w:t>
      </w:r>
      <w:permStart w:id="1016675930" w:edGrp="everyone"/>
      <w:r w:rsidRPr="00C371DD">
        <w:rPr>
          <w:rFonts w:ascii="Gadugi" w:hAnsi="Gadugi" w:cs="Arial"/>
          <w:sz w:val="20"/>
        </w:rPr>
        <w:t>:  __________________________________________________________</w:t>
      </w:r>
      <w:permEnd w:id="1016675930"/>
    </w:p>
    <w:p w14:paraId="63074BF7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N. ISCRIZIONE REGISTRO IMPRESE E SEDE</w:t>
      </w:r>
      <w:permStart w:id="1556576276" w:edGrp="everyone"/>
      <w:r w:rsidRPr="00C371DD">
        <w:rPr>
          <w:rFonts w:ascii="Gadugi" w:hAnsi="Gadugi" w:cs="Arial"/>
          <w:sz w:val="20"/>
        </w:rPr>
        <w:t xml:space="preserve">: ________________________________________ </w:t>
      </w:r>
    </w:p>
    <w:permEnd w:id="1556576276"/>
    <w:p w14:paraId="29FA26C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CCNL APPLICATO: </w:t>
      </w:r>
      <w:permStart w:id="1072896122" w:edGrp="everyone"/>
      <w:r w:rsidRPr="00C371DD">
        <w:rPr>
          <w:rFonts w:ascii="Gadugi" w:hAnsi="Gadugi" w:cs="Arial"/>
          <w:sz w:val="20"/>
        </w:rPr>
        <w:t>_______________________________________________________________________</w:t>
      </w:r>
      <w:permEnd w:id="1072896122"/>
    </w:p>
    <w:p w14:paraId="7CADCD1F" w14:textId="77777777" w:rsidR="005B0636" w:rsidRPr="00C371DD" w:rsidRDefault="005B0636" w:rsidP="00C371DD">
      <w:pPr>
        <w:spacing w:line="240" w:lineRule="auto"/>
        <w:ind w:firstLine="708"/>
        <w:jc w:val="both"/>
        <w:rPr>
          <w:rFonts w:ascii="Gadugi" w:hAnsi="Gadugi"/>
          <w:sz w:val="20"/>
        </w:rPr>
      </w:pPr>
      <w:r w:rsidRPr="00C371DD">
        <w:rPr>
          <w:rFonts w:ascii="Gadugi" w:hAnsi="Gadugi"/>
          <w:bCs/>
          <w:sz w:val="20"/>
          <w:shd w:val="clear" w:color="auto" w:fill="D9D9D9"/>
        </w:rPr>
        <w:t>SEDE AMMINISTRATIVA (se diversa da sede legale)</w:t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r w:rsidRPr="00C371DD">
        <w:rPr>
          <w:rFonts w:ascii="Gadugi" w:hAnsi="Gadugi" w:cs="Arial"/>
          <w:sz w:val="20"/>
        </w:rPr>
        <w:tab/>
      </w:r>
      <w:permStart w:id="1845756530" w:edGrp="everyone"/>
      <w:permEnd w:id="1845756530"/>
    </w:p>
    <w:p w14:paraId="32A306A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permStart w:id="327442959" w:edGrp="everyone"/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>_________________________</w:t>
      </w:r>
      <w:permEnd w:id="327442959"/>
      <w:r w:rsidRPr="00C371DD">
        <w:rPr>
          <w:rFonts w:ascii="Gadugi" w:hAnsi="Gadugi" w:cs="Arial"/>
          <w:sz w:val="20"/>
        </w:rPr>
        <w:t>CITTÁ</w:t>
      </w:r>
      <w:permStart w:id="1858301571" w:edGrp="everyone"/>
      <w:r w:rsidRPr="00C371DD">
        <w:rPr>
          <w:rFonts w:ascii="Gadugi" w:hAnsi="Gadugi" w:cs="Arial"/>
          <w:sz w:val="20"/>
        </w:rPr>
        <w:t>:_______________________________</w:t>
      </w:r>
      <w:permEnd w:id="1858301571"/>
      <w:r w:rsidRPr="00C371DD">
        <w:rPr>
          <w:rFonts w:ascii="Gadugi" w:hAnsi="Gadugi" w:cs="Arial"/>
          <w:sz w:val="20"/>
        </w:rPr>
        <w:t>CAP:</w:t>
      </w:r>
      <w:permStart w:id="325484249" w:edGrp="everyone"/>
      <w:r w:rsidRPr="00C371DD">
        <w:rPr>
          <w:rFonts w:ascii="Gadugi" w:hAnsi="Gadugi" w:cs="Arial"/>
          <w:sz w:val="20"/>
        </w:rPr>
        <w:t>______________</w:t>
      </w:r>
      <w:permEnd w:id="325484249"/>
    </w:p>
    <w:p w14:paraId="3342761B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340549161" w:edGrp="everyone"/>
      <w:r w:rsidRPr="00C371DD">
        <w:rPr>
          <w:rFonts w:ascii="Gadugi" w:hAnsi="Gadugi" w:cs="Arial"/>
          <w:sz w:val="20"/>
        </w:rPr>
        <w:t>________________</w:t>
      </w:r>
      <w:permEnd w:id="340549161"/>
      <w:r w:rsidRPr="00C371DD">
        <w:rPr>
          <w:rFonts w:ascii="Gadugi" w:hAnsi="Gadugi" w:cs="Arial"/>
          <w:sz w:val="20"/>
        </w:rPr>
        <w:t>N. Fax:</w:t>
      </w:r>
      <w:permStart w:id="1337020656" w:edGrp="everyone"/>
      <w:r w:rsidRPr="00C371DD">
        <w:rPr>
          <w:rFonts w:ascii="Gadugi" w:hAnsi="Gadugi" w:cs="Arial"/>
          <w:sz w:val="20"/>
        </w:rPr>
        <w:t>________________</w:t>
      </w:r>
      <w:permEnd w:id="1337020656"/>
      <w:r w:rsidRPr="00C371DD">
        <w:rPr>
          <w:rFonts w:ascii="Gadugi" w:hAnsi="Gadugi" w:cs="Arial"/>
          <w:sz w:val="20"/>
        </w:rPr>
        <w:t>email:</w:t>
      </w:r>
      <w:permStart w:id="355695824" w:edGrp="everyone"/>
      <w:r w:rsidRPr="00C371DD">
        <w:rPr>
          <w:rFonts w:ascii="Gadugi" w:hAnsi="Gadugi" w:cs="Arial"/>
          <w:sz w:val="20"/>
        </w:rPr>
        <w:t>__________________________________</w:t>
      </w:r>
      <w:permEnd w:id="355695824"/>
    </w:p>
    <w:p w14:paraId="17B9A9F3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PEC</w:t>
      </w:r>
      <w:permStart w:id="703558667" w:edGrp="everyone"/>
      <w:r w:rsidRPr="00C371DD">
        <w:rPr>
          <w:rFonts w:ascii="Gadugi" w:hAnsi="Gadugi" w:cs="Arial"/>
          <w:sz w:val="20"/>
        </w:rPr>
        <w:t>:  ____________________________________________________________</w:t>
      </w:r>
      <w:permEnd w:id="703558667"/>
    </w:p>
    <w:p w14:paraId="48B99556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SEDE OPERATIVA (se diversa da sede amministrativa)</w:t>
      </w:r>
    </w:p>
    <w:p w14:paraId="12A2D7B7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INDIRIZZO:</w:t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permStart w:id="1614307176" w:edGrp="everyone"/>
      <w:r w:rsidRPr="00C371DD">
        <w:rPr>
          <w:rFonts w:ascii="Gadugi" w:hAnsi="Gadugi" w:cs="Arial"/>
          <w:sz w:val="20"/>
        </w:rPr>
        <w:t>________________________________</w:t>
      </w:r>
      <w:permEnd w:id="1614307176"/>
      <w:r w:rsidRPr="00C371DD">
        <w:rPr>
          <w:rFonts w:ascii="Gadugi" w:hAnsi="Gadugi" w:cs="Arial"/>
          <w:sz w:val="20"/>
        </w:rPr>
        <w:t>CITTÁ:</w:t>
      </w:r>
      <w:permStart w:id="829358701" w:edGrp="everyone"/>
      <w:r w:rsidRPr="00C371DD">
        <w:rPr>
          <w:rFonts w:ascii="Gadugi" w:hAnsi="Gadugi" w:cs="Arial"/>
          <w:sz w:val="20"/>
        </w:rPr>
        <w:t>_______________________________</w:t>
      </w:r>
      <w:permEnd w:id="829358701"/>
      <w:r w:rsidRPr="00C371DD">
        <w:rPr>
          <w:rFonts w:ascii="Gadugi" w:hAnsi="Gadugi" w:cs="Arial"/>
          <w:sz w:val="20"/>
        </w:rPr>
        <w:t>CAP</w:t>
      </w:r>
      <w:permStart w:id="406470003" w:edGrp="everyone"/>
      <w:r w:rsidRPr="00C371DD">
        <w:rPr>
          <w:rFonts w:ascii="Gadugi" w:hAnsi="Gadugi" w:cs="Arial"/>
          <w:sz w:val="20"/>
        </w:rPr>
        <w:t>:______________</w:t>
      </w:r>
    </w:p>
    <w:permEnd w:id="406470003"/>
    <w:p w14:paraId="0C3A484C" w14:textId="77777777" w:rsidR="005B0636" w:rsidRPr="00C371DD" w:rsidRDefault="005B0636" w:rsidP="00C371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N° TEL</w:t>
      </w:r>
      <w:permStart w:id="985669528" w:edGrp="everyone"/>
      <w:r w:rsidRPr="00C371DD">
        <w:rPr>
          <w:rFonts w:ascii="Gadugi" w:hAnsi="Gadugi" w:cs="Arial"/>
          <w:sz w:val="20"/>
        </w:rPr>
        <w:t>: __________________</w:t>
      </w:r>
      <w:permEnd w:id="985669528"/>
      <w:r w:rsidRPr="00C371DD">
        <w:rPr>
          <w:rFonts w:ascii="Gadugi" w:hAnsi="Gadugi" w:cs="Arial"/>
          <w:sz w:val="20"/>
        </w:rPr>
        <w:t>N. Fax:</w:t>
      </w:r>
      <w:permStart w:id="395189466" w:edGrp="everyone"/>
      <w:r w:rsidRPr="00C371DD">
        <w:rPr>
          <w:rFonts w:ascii="Gadugi" w:hAnsi="Gadugi" w:cs="Arial"/>
          <w:sz w:val="20"/>
        </w:rPr>
        <w:t>________________</w:t>
      </w:r>
      <w:permEnd w:id="395189466"/>
      <w:r w:rsidRPr="00C371DD">
        <w:rPr>
          <w:rFonts w:ascii="Gadugi" w:hAnsi="Gadugi" w:cs="Arial"/>
          <w:sz w:val="20"/>
        </w:rPr>
        <w:t>Pec:</w:t>
      </w:r>
      <w:permStart w:id="1394301245" w:edGrp="everyone"/>
      <w:r w:rsidRPr="00C371DD">
        <w:rPr>
          <w:rFonts w:ascii="Gadugi" w:hAnsi="Gadugi" w:cs="Arial"/>
          <w:sz w:val="20"/>
        </w:rPr>
        <w:t>__________________________________</w:t>
      </w:r>
      <w:permEnd w:id="1394301245"/>
    </w:p>
    <w:p w14:paraId="32F443A8" w14:textId="77777777" w:rsidR="005B0636" w:rsidRPr="00C371DD" w:rsidRDefault="005B0636" w:rsidP="00C371DD">
      <w:pPr>
        <w:shd w:val="clear" w:color="auto" w:fill="D9D9D9"/>
        <w:spacing w:line="240" w:lineRule="auto"/>
        <w:ind w:left="709" w:right="4109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PER COMUNICAZIONI O INOLTRO ATTI DI GARA </w:t>
      </w:r>
    </w:p>
    <w:p w14:paraId="5FD458C6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Indicare il domicilio eletto per le comunicazioni:</w:t>
      </w:r>
    </w:p>
    <w:p w14:paraId="705E8E7A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4"/>
          <w:szCs w:val="28"/>
        </w:rPr>
      </w:pPr>
      <w:r w:rsidRPr="00C371DD">
        <w:rPr>
          <w:rFonts w:ascii="Gadugi" w:hAnsi="Gadugi" w:cs="Arial"/>
          <w:b/>
          <w:sz w:val="24"/>
          <w:szCs w:val="28"/>
        </w:rPr>
        <w:t xml:space="preserve">POSTA CERTIFICATA (PEC) </w:t>
      </w:r>
      <w:permStart w:id="1754295192" w:edGrp="everyone"/>
      <w:r w:rsidRPr="00C371DD">
        <w:rPr>
          <w:rFonts w:ascii="Gadugi" w:hAnsi="Gadugi" w:cs="Arial"/>
          <w:sz w:val="24"/>
          <w:szCs w:val="28"/>
        </w:rPr>
        <w:t>_______________________________________</w:t>
      </w:r>
    </w:p>
    <w:permEnd w:id="1754295192"/>
    <w:p w14:paraId="768CC365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b/>
          <w:sz w:val="20"/>
        </w:rPr>
      </w:pPr>
      <w:r w:rsidRPr="00C371DD">
        <w:rPr>
          <w:rFonts w:ascii="Gadugi" w:hAnsi="Gadugi" w:cs="Arial"/>
          <w:b/>
          <w:sz w:val="20"/>
        </w:rPr>
        <w:t>INDIRIZZO:</w:t>
      </w:r>
    </w:p>
    <w:p w14:paraId="1130FB3F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TEL: </w:t>
      </w:r>
      <w:permStart w:id="1369974054" w:edGrp="everyone"/>
      <w:r w:rsidRPr="00C371DD">
        <w:rPr>
          <w:rFonts w:ascii="Gadugi" w:hAnsi="Gadugi" w:cs="Arial"/>
          <w:sz w:val="20"/>
        </w:rPr>
        <w:t xml:space="preserve">_________________ </w:t>
      </w:r>
      <w:permEnd w:id="1369974054"/>
      <w:r w:rsidRPr="00C371DD">
        <w:rPr>
          <w:rFonts w:ascii="Gadugi" w:hAnsi="Gadugi" w:cs="Arial"/>
          <w:sz w:val="20"/>
        </w:rPr>
        <w:t>N. Fax</w:t>
      </w:r>
      <w:permStart w:id="1431794103" w:edGrp="everyone"/>
      <w:r w:rsidRPr="00C371DD">
        <w:rPr>
          <w:rFonts w:ascii="Gadugi" w:hAnsi="Gadugi" w:cs="Arial"/>
          <w:sz w:val="20"/>
        </w:rPr>
        <w:t>:__________________</w:t>
      </w:r>
    </w:p>
    <w:permEnd w:id="1431794103"/>
    <w:p w14:paraId="1F23559D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GARE: </w:t>
      </w:r>
      <w:permStart w:id="237708353" w:edGrp="everyone"/>
      <w:r w:rsidRPr="00C371DD">
        <w:rPr>
          <w:rFonts w:ascii="Gadugi" w:hAnsi="Gadugi" w:cs="Arial"/>
          <w:sz w:val="20"/>
        </w:rPr>
        <w:t>_________________________________________________</w:t>
      </w:r>
      <w:permEnd w:id="237708353"/>
    </w:p>
    <w:p w14:paraId="29982494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1459176597" w:edGrp="everyone"/>
      <w:r w:rsidRPr="00C371DD">
        <w:rPr>
          <w:rFonts w:ascii="Gadugi" w:hAnsi="Gadugi" w:cs="Arial"/>
          <w:sz w:val="20"/>
        </w:rPr>
        <w:t>____________________</w:t>
      </w:r>
      <w:permEnd w:id="1459176597"/>
      <w:r w:rsidRPr="00C371DD">
        <w:rPr>
          <w:rFonts w:ascii="Gadugi" w:hAnsi="Gadugi" w:cs="Arial"/>
          <w:sz w:val="20"/>
        </w:rPr>
        <w:t>N. Fax:</w:t>
      </w:r>
      <w:permStart w:id="913397319" w:edGrp="everyone"/>
      <w:r w:rsidRPr="00C371DD">
        <w:rPr>
          <w:rFonts w:ascii="Gadugi" w:hAnsi="Gadugi" w:cs="Arial"/>
          <w:sz w:val="20"/>
        </w:rPr>
        <w:t>__________________</w:t>
      </w:r>
      <w:permEnd w:id="913397319"/>
    </w:p>
    <w:p w14:paraId="4CC0129D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DI ZONA (EVENTUALE): </w:t>
      </w:r>
      <w:permStart w:id="998792546" w:edGrp="everyone"/>
      <w:r w:rsidRPr="00C371DD">
        <w:rPr>
          <w:rFonts w:ascii="Gadugi" w:hAnsi="Gadugi" w:cs="Arial"/>
          <w:sz w:val="20"/>
        </w:rPr>
        <w:t>________________________________________________________</w:t>
      </w:r>
      <w:permEnd w:id="998792546"/>
    </w:p>
    <w:p w14:paraId="7F96EA7F" w14:textId="77777777" w:rsidR="005B0636" w:rsidRPr="00C371DD" w:rsidRDefault="005B0636" w:rsidP="00C371D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N° TEL: </w:t>
      </w:r>
      <w:permStart w:id="430838151" w:edGrp="everyone"/>
      <w:r w:rsidRPr="00C371DD">
        <w:rPr>
          <w:rFonts w:ascii="Gadugi" w:hAnsi="Gadugi" w:cs="Arial"/>
          <w:sz w:val="20"/>
        </w:rPr>
        <w:t>____________________</w:t>
      </w:r>
      <w:permEnd w:id="430838151"/>
      <w:r w:rsidRPr="00C371DD">
        <w:rPr>
          <w:rFonts w:ascii="Gadugi" w:hAnsi="Gadugi" w:cs="Arial"/>
          <w:sz w:val="20"/>
        </w:rPr>
        <w:t>N. Fax</w:t>
      </w:r>
      <w:permStart w:id="2060998711" w:edGrp="everyone"/>
      <w:r w:rsidRPr="00C371DD">
        <w:rPr>
          <w:rFonts w:ascii="Gadugi" w:hAnsi="Gadugi" w:cs="Arial"/>
          <w:sz w:val="20"/>
        </w:rPr>
        <w:t>:__________________</w:t>
      </w:r>
    </w:p>
    <w:permEnd w:id="2060998711"/>
    <w:p w14:paraId="5BAF05B1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>PER COMUNICAZIONI O INOLTRO ORDINI</w:t>
      </w:r>
    </w:p>
    <w:p w14:paraId="647A455E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REFERENTE UFFICIO ORDINI: </w:t>
      </w:r>
      <w:permStart w:id="1468927582" w:edGrp="everyone"/>
      <w:r w:rsidRPr="00C371DD">
        <w:rPr>
          <w:rFonts w:ascii="Gadugi" w:hAnsi="Gadugi" w:cs="Arial"/>
          <w:sz w:val="20"/>
        </w:rPr>
        <w:t>________________________________________________________________________</w:t>
      </w:r>
      <w:permEnd w:id="1468927582"/>
    </w:p>
    <w:p w14:paraId="41C420D5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  <w:lang w:val="en-US"/>
        </w:rPr>
      </w:pPr>
      <w:r w:rsidRPr="00C371DD">
        <w:rPr>
          <w:rFonts w:ascii="Gadugi" w:hAnsi="Gadugi" w:cs="Arial"/>
          <w:sz w:val="20"/>
          <w:lang w:val="en-US"/>
        </w:rPr>
        <w:t xml:space="preserve">N° TEL: </w:t>
      </w:r>
      <w:permStart w:id="1997021415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1997021415"/>
      <w:r w:rsidRPr="00C371DD">
        <w:rPr>
          <w:rFonts w:ascii="Gadugi" w:hAnsi="Gadugi" w:cs="Arial"/>
          <w:sz w:val="20"/>
          <w:lang w:val="en-US"/>
        </w:rPr>
        <w:t>N. Fax:</w:t>
      </w:r>
      <w:permStart w:id="1433744162" w:edGrp="everyone"/>
      <w:r w:rsidRPr="00C371DD">
        <w:rPr>
          <w:rFonts w:ascii="Gadugi" w:hAnsi="Gadugi" w:cs="Arial"/>
          <w:sz w:val="20"/>
          <w:lang w:val="en-US"/>
        </w:rPr>
        <w:t>_______________</w:t>
      </w:r>
      <w:permEnd w:id="1433744162"/>
      <w:r w:rsidRPr="00C371DD">
        <w:rPr>
          <w:rFonts w:ascii="Gadugi" w:hAnsi="Gadugi" w:cs="Arial"/>
          <w:sz w:val="20"/>
          <w:lang w:val="en-US"/>
        </w:rPr>
        <w:t>email:</w:t>
      </w:r>
      <w:permStart w:id="1193877343" w:edGrp="everyone"/>
      <w:r w:rsidRPr="00C371DD">
        <w:rPr>
          <w:rFonts w:ascii="Gadugi" w:hAnsi="Gadugi" w:cs="Arial"/>
          <w:sz w:val="20"/>
          <w:lang w:val="en-US"/>
        </w:rPr>
        <w:t>_________________________________________</w:t>
      </w:r>
      <w:permEnd w:id="1193877343"/>
    </w:p>
    <w:p w14:paraId="1C2C649F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>INDIRIZZO NSO</w:t>
      </w:r>
      <w:permStart w:id="135543755" w:edGrp="everyone"/>
      <w:r w:rsidRPr="00C371DD">
        <w:rPr>
          <w:rFonts w:ascii="Gadugi" w:hAnsi="Gadugi" w:cs="Arial"/>
          <w:sz w:val="20"/>
        </w:rPr>
        <w:t xml:space="preserve"> :</w:t>
      </w:r>
      <w:ins w:id="2" w:author="Laura Sturam" w:date="2019-09-25T10:09:00Z">
        <w:r w:rsidRPr="00C371DD">
          <w:rPr>
            <w:rFonts w:ascii="Gadugi" w:hAnsi="Gadugi" w:cs="Arial"/>
            <w:sz w:val="20"/>
          </w:rPr>
          <w:t xml:space="preserve">  </w:t>
        </w:r>
      </w:ins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</w:r>
      <w:r w:rsidRPr="00C371DD">
        <w:rPr>
          <w:rFonts w:ascii="Gadugi" w:hAnsi="Gadugi" w:cs="Arial"/>
          <w:sz w:val="20"/>
        </w:rPr>
        <w:softHyphen/>
        <w:t xml:space="preserve">_______________________________ </w:t>
      </w:r>
      <w:permEnd w:id="135543755"/>
    </w:p>
    <w:p w14:paraId="6E1CE80C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INOLTRO SOLLECITI : </w:t>
      </w:r>
      <w:permStart w:id="2141002009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2141002009"/>
    </w:p>
    <w:p w14:paraId="65FF0EB7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Arial"/>
          <w:sz w:val="20"/>
        </w:rPr>
      </w:pPr>
      <w:r w:rsidRPr="00C371DD">
        <w:rPr>
          <w:rFonts w:ascii="Gadugi" w:hAnsi="Gadugi" w:cs="Arial"/>
          <w:sz w:val="20"/>
        </w:rPr>
        <w:t xml:space="preserve">email per AVVISI DI PAGAMENTO: </w:t>
      </w:r>
      <w:permStart w:id="1208815995" w:edGrp="everyone"/>
      <w:r w:rsidRPr="00C371DD">
        <w:rPr>
          <w:rFonts w:ascii="Gadugi" w:hAnsi="Gadugi" w:cs="Arial"/>
          <w:sz w:val="20"/>
        </w:rPr>
        <w:t>___________________________________________________________</w:t>
      </w:r>
      <w:permEnd w:id="1208815995"/>
    </w:p>
    <w:p w14:paraId="04E47427" w14:textId="77777777" w:rsidR="005B0636" w:rsidRPr="00C371DD" w:rsidRDefault="005B0636" w:rsidP="00C371DD">
      <w:pPr>
        <w:shd w:val="clear" w:color="auto" w:fill="D9D9D9"/>
        <w:spacing w:line="240" w:lineRule="auto"/>
        <w:ind w:left="709" w:right="3968" w:hanging="1"/>
        <w:jc w:val="both"/>
        <w:rPr>
          <w:rFonts w:ascii="Gadugi" w:hAnsi="Gadugi" w:cs="Tahoma"/>
          <w:bCs/>
          <w:sz w:val="20"/>
        </w:rPr>
      </w:pPr>
      <w:r w:rsidRPr="00C371DD">
        <w:rPr>
          <w:rFonts w:ascii="Gadugi" w:hAnsi="Gadugi" w:cs="Tahoma"/>
          <w:bCs/>
          <w:sz w:val="20"/>
        </w:rPr>
        <w:t xml:space="preserve">WHITE LIST PROVINCIALE </w:t>
      </w:r>
    </w:p>
    <w:p w14:paraId="4B489E56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  <w:szCs w:val="32"/>
        </w:rPr>
      </w:pPr>
      <w:permStart w:id="891841580" w:edGrp="everyone"/>
      <w:r w:rsidRPr="00C371DD">
        <w:rPr>
          <w:rFonts w:ascii="Arial" w:hAnsi="Arial" w:cs="Arial"/>
          <w:sz w:val="28"/>
          <w:szCs w:val="32"/>
        </w:rPr>
        <w:t>□</w:t>
      </w:r>
      <w:permEnd w:id="891841580"/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ISCRITTA</w:t>
      </w:r>
      <w:r w:rsidRPr="00C371DD">
        <w:rPr>
          <w:rFonts w:ascii="Gadugi" w:hAnsi="Gadugi" w:cs="Calibri"/>
          <w:sz w:val="28"/>
          <w:szCs w:val="32"/>
        </w:rPr>
        <w:t xml:space="preserve">  </w:t>
      </w:r>
      <w:r w:rsidRPr="00C371DD">
        <w:rPr>
          <w:rFonts w:ascii="Gadugi" w:hAnsi="Gadugi" w:cs="Calibri"/>
          <w:sz w:val="20"/>
          <w:szCs w:val="32"/>
        </w:rPr>
        <w:t>SEDE DI COMPETENZA (PROVINCIA</w:t>
      </w:r>
      <w:r w:rsidR="00A80ABA">
        <w:rPr>
          <w:rFonts w:ascii="Gadugi" w:hAnsi="Gadugi" w:cs="Calibri"/>
          <w:sz w:val="20"/>
          <w:szCs w:val="32"/>
        </w:rPr>
        <w:t>)</w:t>
      </w:r>
      <w:r w:rsidRPr="00C371DD">
        <w:rPr>
          <w:rFonts w:ascii="Gadugi" w:hAnsi="Gadugi" w:cs="Calibri"/>
          <w:sz w:val="20"/>
          <w:szCs w:val="32"/>
        </w:rPr>
        <w:t xml:space="preserve"> </w:t>
      </w:r>
      <w:permStart w:id="981040137" w:edGrp="everyone"/>
      <w:r w:rsidRPr="00C371DD">
        <w:rPr>
          <w:rFonts w:ascii="Gadugi" w:hAnsi="Gadugi" w:cs="Calibri"/>
          <w:sz w:val="20"/>
          <w:szCs w:val="32"/>
        </w:rPr>
        <w:t>______________________________</w:t>
      </w:r>
    </w:p>
    <w:p w14:paraId="3BEF1C7D" w14:textId="77777777" w:rsidR="005B0636" w:rsidRPr="00C371DD" w:rsidRDefault="005B0636" w:rsidP="00C371DD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Gadugi" w:hAnsi="Gadugi" w:cs="Calibri"/>
          <w:sz w:val="20"/>
        </w:rPr>
      </w:pPr>
      <w:r w:rsidRPr="00C371DD">
        <w:rPr>
          <w:rFonts w:ascii="Arial" w:hAnsi="Arial" w:cs="Arial"/>
          <w:sz w:val="28"/>
          <w:szCs w:val="32"/>
        </w:rPr>
        <w:t>□</w:t>
      </w:r>
      <w:permEnd w:id="981040137"/>
      <w:r w:rsidRPr="00C371DD">
        <w:rPr>
          <w:rFonts w:ascii="Gadugi" w:hAnsi="Gadugi" w:cs="Calibri"/>
          <w:sz w:val="28"/>
          <w:szCs w:val="32"/>
        </w:rPr>
        <w:t xml:space="preserve"> </w:t>
      </w:r>
      <w:r w:rsidRPr="00C371DD">
        <w:rPr>
          <w:rFonts w:ascii="Gadugi" w:hAnsi="Gadugi" w:cs="Calibri"/>
          <w:sz w:val="20"/>
        </w:rPr>
        <w:t>NON ISCRITTA</w:t>
      </w:r>
    </w:p>
    <w:p w14:paraId="5F24B9AE" w14:textId="77777777" w:rsidR="005B0636" w:rsidRPr="00C371DD" w:rsidRDefault="005B0636" w:rsidP="00C371DD">
      <w:pPr>
        <w:spacing w:line="240" w:lineRule="auto"/>
        <w:jc w:val="both"/>
        <w:rPr>
          <w:rFonts w:ascii="Gadugi" w:hAnsi="Gadugi" w:cs="Arial"/>
          <w:sz w:val="20"/>
        </w:rPr>
      </w:pPr>
    </w:p>
    <w:tbl>
      <w:tblPr>
        <w:tblW w:w="10002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4332"/>
      </w:tblGrid>
      <w:tr w:rsidR="005B0636" w:rsidRPr="00C371DD" w14:paraId="41A1DBAE" w14:textId="77777777" w:rsidTr="00CD5EE0">
        <w:trPr>
          <w:trHeight w:val="375"/>
        </w:trPr>
        <w:tc>
          <w:tcPr>
            <w:tcW w:w="5670" w:type="dxa"/>
            <w:shd w:val="clear" w:color="auto" w:fill="auto"/>
          </w:tcPr>
          <w:p w14:paraId="1EF432FC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permStart w:id="740060815" w:edGrp="everyone" w:colFirst="0" w:colLast="0"/>
            <w:r w:rsidRPr="00C371DD">
              <w:rPr>
                <w:rFonts w:ascii="Gadugi" w:hAnsi="Gadugi" w:cs="Tahoma"/>
                <w:caps/>
                <w:sz w:val="16"/>
                <w:szCs w:val="16"/>
              </w:rPr>
              <w:t>data</w:t>
            </w:r>
          </w:p>
        </w:tc>
        <w:tc>
          <w:tcPr>
            <w:tcW w:w="4332" w:type="dxa"/>
            <w:shd w:val="clear" w:color="auto" w:fill="auto"/>
          </w:tcPr>
          <w:p w14:paraId="1954C12B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timbro e firma</w:t>
            </w:r>
          </w:p>
          <w:p w14:paraId="63835D5E" w14:textId="77777777" w:rsidR="005B0636" w:rsidRPr="00C371DD" w:rsidRDefault="005B0636" w:rsidP="00C371DD">
            <w:pPr>
              <w:spacing w:line="240" w:lineRule="auto"/>
              <w:jc w:val="both"/>
              <w:rPr>
                <w:rFonts w:ascii="Gadugi" w:hAnsi="Gadugi" w:cs="Tahoma"/>
                <w:sz w:val="16"/>
                <w:szCs w:val="16"/>
              </w:rPr>
            </w:pPr>
            <w:r w:rsidRPr="00C371DD">
              <w:rPr>
                <w:rFonts w:ascii="Gadugi" w:hAnsi="Gadugi" w:cs="Tahoma"/>
                <w:sz w:val="16"/>
                <w:szCs w:val="16"/>
              </w:rPr>
              <w:t>di un legale rappresentante o procuratore</w:t>
            </w:r>
          </w:p>
        </w:tc>
      </w:tr>
      <w:permEnd w:id="740060815"/>
    </w:tbl>
    <w:p w14:paraId="797577B3" w14:textId="77777777" w:rsidR="005B0636" w:rsidRPr="00C371DD" w:rsidRDefault="005B0636" w:rsidP="00C371DD">
      <w:pPr>
        <w:spacing w:line="240" w:lineRule="auto"/>
        <w:jc w:val="both"/>
        <w:rPr>
          <w:rFonts w:ascii="Gadugi" w:hAnsi="Gadugi"/>
          <w:sz w:val="20"/>
        </w:rPr>
      </w:pPr>
    </w:p>
    <w:p w14:paraId="2A7E17E6" w14:textId="77777777" w:rsidR="00E15251" w:rsidRPr="00C371DD" w:rsidRDefault="00E15251" w:rsidP="00C371DD">
      <w:pPr>
        <w:pStyle w:val="Corpodeltesto2"/>
        <w:spacing w:after="0" w:line="240" w:lineRule="auto"/>
        <w:jc w:val="both"/>
        <w:rPr>
          <w:rFonts w:ascii="Gadugi" w:hAnsi="Gadugi" w:cs="Tahoma"/>
          <w:b/>
          <w:szCs w:val="22"/>
          <w:u w:val="single"/>
        </w:rPr>
      </w:pPr>
    </w:p>
    <w:sectPr w:rsidR="00E15251" w:rsidRPr="00C371DD" w:rsidSect="00141695">
      <w:footerReference w:type="default" r:id="rId8"/>
      <w:pgSz w:w="11906" w:h="16838"/>
      <w:pgMar w:top="567" w:right="1134" w:bottom="284" w:left="1134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2DE0A" w14:textId="77777777" w:rsidR="00425947" w:rsidRDefault="00425947">
      <w:pPr>
        <w:spacing w:after="0" w:line="240" w:lineRule="auto"/>
      </w:pPr>
      <w:r>
        <w:separator/>
      </w:r>
    </w:p>
  </w:endnote>
  <w:endnote w:type="continuationSeparator" w:id="0">
    <w:p w14:paraId="5305F60A" w14:textId="77777777" w:rsidR="00425947" w:rsidRDefault="00425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NewAste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EB410" w14:textId="77777777" w:rsidR="00A00E74" w:rsidRDefault="00A00E74">
    <w:pPr>
      <w:pStyle w:val="Pidipagina"/>
      <w:spacing w:after="0" w:line="20" w:lineRule="atLeast"/>
      <w:rPr>
        <w:rFonts w:ascii="Cambria" w:hAnsi="Cambria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64B73" w14:textId="77777777" w:rsidR="00425947" w:rsidRDefault="00425947">
      <w:pPr>
        <w:spacing w:after="0" w:line="240" w:lineRule="auto"/>
      </w:pPr>
      <w:r>
        <w:separator/>
      </w:r>
    </w:p>
  </w:footnote>
  <w:footnote w:type="continuationSeparator" w:id="0">
    <w:p w14:paraId="52C0FBD4" w14:textId="77777777" w:rsidR="00425947" w:rsidRDefault="00425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70FD"/>
    <w:multiLevelType w:val="hybridMultilevel"/>
    <w:tmpl w:val="8FB241AE"/>
    <w:lvl w:ilvl="0" w:tplc="33E08C80">
      <w:numFmt w:val="bullet"/>
      <w:lvlText w:val="-"/>
      <w:lvlJc w:val="left"/>
      <w:pPr>
        <w:ind w:left="644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86F0532"/>
    <w:multiLevelType w:val="hybridMultilevel"/>
    <w:tmpl w:val="4324269C"/>
    <w:lvl w:ilvl="0" w:tplc="BB4AB34E">
      <w:numFmt w:val="bullet"/>
      <w:lvlText w:val="-"/>
      <w:lvlJc w:val="left"/>
      <w:pPr>
        <w:ind w:left="786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3D85CEF"/>
    <w:multiLevelType w:val="hybridMultilevel"/>
    <w:tmpl w:val="8DCE9F9E"/>
    <w:lvl w:ilvl="0" w:tplc="77580532">
      <w:start w:val="3"/>
      <w:numFmt w:val="bullet"/>
      <w:lvlText w:val="-"/>
      <w:lvlJc w:val="left"/>
      <w:pPr>
        <w:ind w:left="1211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3FA4134"/>
    <w:multiLevelType w:val="hybridMultilevel"/>
    <w:tmpl w:val="ECD4FE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B51C5A"/>
    <w:multiLevelType w:val="hybridMultilevel"/>
    <w:tmpl w:val="B1687E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2F3965"/>
    <w:multiLevelType w:val="hybridMultilevel"/>
    <w:tmpl w:val="316C8C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16F2"/>
    <w:multiLevelType w:val="hybridMultilevel"/>
    <w:tmpl w:val="06424FD8"/>
    <w:lvl w:ilvl="0" w:tplc="0410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952100">
    <w:abstractNumId w:val="4"/>
  </w:num>
  <w:num w:numId="2" w16cid:durableId="870731428">
    <w:abstractNumId w:val="6"/>
  </w:num>
  <w:num w:numId="3" w16cid:durableId="1776054067">
    <w:abstractNumId w:val="2"/>
  </w:num>
  <w:num w:numId="4" w16cid:durableId="1488741053">
    <w:abstractNumId w:val="3"/>
  </w:num>
  <w:num w:numId="5" w16cid:durableId="483467900">
    <w:abstractNumId w:val="5"/>
  </w:num>
  <w:num w:numId="6" w16cid:durableId="962615787">
    <w:abstractNumId w:val="1"/>
  </w:num>
  <w:num w:numId="7" w16cid:durableId="95656523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a Sturam">
    <w15:presenceInfo w15:providerId="AD" w15:userId="S-1-5-21-1905435252-2593237245-381576421-12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20"/>
  <w:hyphenationZone w:val="283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CED"/>
    <w:rsid w:val="00006D46"/>
    <w:rsid w:val="000151C8"/>
    <w:rsid w:val="0002590A"/>
    <w:rsid w:val="0008209C"/>
    <w:rsid w:val="000D513A"/>
    <w:rsid w:val="0012088E"/>
    <w:rsid w:val="00141695"/>
    <w:rsid w:val="00150CA5"/>
    <w:rsid w:val="001C477F"/>
    <w:rsid w:val="002638EC"/>
    <w:rsid w:val="00283E20"/>
    <w:rsid w:val="002862BB"/>
    <w:rsid w:val="002A5299"/>
    <w:rsid w:val="002C357C"/>
    <w:rsid w:val="00304C4A"/>
    <w:rsid w:val="00323498"/>
    <w:rsid w:val="00364CF6"/>
    <w:rsid w:val="00380E3D"/>
    <w:rsid w:val="003963CE"/>
    <w:rsid w:val="00425947"/>
    <w:rsid w:val="00437191"/>
    <w:rsid w:val="0044239F"/>
    <w:rsid w:val="00445B97"/>
    <w:rsid w:val="00452DE3"/>
    <w:rsid w:val="00455F27"/>
    <w:rsid w:val="0048269E"/>
    <w:rsid w:val="00483D2F"/>
    <w:rsid w:val="00492691"/>
    <w:rsid w:val="00505E73"/>
    <w:rsid w:val="0056064F"/>
    <w:rsid w:val="00577FEF"/>
    <w:rsid w:val="005B0636"/>
    <w:rsid w:val="005B1851"/>
    <w:rsid w:val="005C72DB"/>
    <w:rsid w:val="005F13E7"/>
    <w:rsid w:val="005F539C"/>
    <w:rsid w:val="00612E30"/>
    <w:rsid w:val="00615EBB"/>
    <w:rsid w:val="00676367"/>
    <w:rsid w:val="0067734D"/>
    <w:rsid w:val="006D38AA"/>
    <w:rsid w:val="00715278"/>
    <w:rsid w:val="0074488B"/>
    <w:rsid w:val="00754221"/>
    <w:rsid w:val="007652C6"/>
    <w:rsid w:val="00767EA6"/>
    <w:rsid w:val="007B67AB"/>
    <w:rsid w:val="008434D5"/>
    <w:rsid w:val="0084628B"/>
    <w:rsid w:val="00863216"/>
    <w:rsid w:val="00880C65"/>
    <w:rsid w:val="008818B5"/>
    <w:rsid w:val="00885469"/>
    <w:rsid w:val="00890636"/>
    <w:rsid w:val="00895B8C"/>
    <w:rsid w:val="008D0CED"/>
    <w:rsid w:val="008F7D2B"/>
    <w:rsid w:val="009275A3"/>
    <w:rsid w:val="00936366"/>
    <w:rsid w:val="00954859"/>
    <w:rsid w:val="00981B75"/>
    <w:rsid w:val="009B3BAF"/>
    <w:rsid w:val="00A00E74"/>
    <w:rsid w:val="00A06742"/>
    <w:rsid w:val="00A52AED"/>
    <w:rsid w:val="00A67B87"/>
    <w:rsid w:val="00A80ABA"/>
    <w:rsid w:val="00AE6101"/>
    <w:rsid w:val="00B176BF"/>
    <w:rsid w:val="00B210BA"/>
    <w:rsid w:val="00B3011F"/>
    <w:rsid w:val="00B706A1"/>
    <w:rsid w:val="00B906A3"/>
    <w:rsid w:val="00B92120"/>
    <w:rsid w:val="00BA66FB"/>
    <w:rsid w:val="00BB3562"/>
    <w:rsid w:val="00C01364"/>
    <w:rsid w:val="00C34E35"/>
    <w:rsid w:val="00C371DD"/>
    <w:rsid w:val="00CA0DB1"/>
    <w:rsid w:val="00CC023B"/>
    <w:rsid w:val="00CC2327"/>
    <w:rsid w:val="00CE5C5D"/>
    <w:rsid w:val="00CF39FE"/>
    <w:rsid w:val="00D15E77"/>
    <w:rsid w:val="00D449EC"/>
    <w:rsid w:val="00D85AF4"/>
    <w:rsid w:val="00DA0EE5"/>
    <w:rsid w:val="00DA6C8F"/>
    <w:rsid w:val="00DF5D16"/>
    <w:rsid w:val="00E15251"/>
    <w:rsid w:val="00E25EA4"/>
    <w:rsid w:val="00E30C7C"/>
    <w:rsid w:val="00E32C36"/>
    <w:rsid w:val="00E34918"/>
    <w:rsid w:val="00E7496E"/>
    <w:rsid w:val="00EB3007"/>
    <w:rsid w:val="00EE6237"/>
    <w:rsid w:val="00F05502"/>
    <w:rsid w:val="00F13A02"/>
    <w:rsid w:val="00F90B4F"/>
    <w:rsid w:val="00F9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B8C03"/>
  <w15:docId w15:val="{59251B59-1934-4D85-8E5F-15DF319F1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2140"/>
    <w:pPr>
      <w:suppressAutoHyphens/>
      <w:spacing w:after="200"/>
    </w:pPr>
    <w:rPr>
      <w:color w:val="00000A"/>
      <w:sz w:val="22"/>
    </w:rPr>
  </w:style>
  <w:style w:type="paragraph" w:styleId="Titolo1">
    <w:name w:val="heading 1"/>
    <w:basedOn w:val="Titolo"/>
    <w:rsid w:val="00F13A02"/>
    <w:pPr>
      <w:outlineLvl w:val="0"/>
    </w:pPr>
  </w:style>
  <w:style w:type="paragraph" w:styleId="Titolo2">
    <w:name w:val="heading 2"/>
    <w:basedOn w:val="Titolo"/>
    <w:rsid w:val="00F13A02"/>
    <w:pPr>
      <w:outlineLvl w:val="1"/>
    </w:pPr>
  </w:style>
  <w:style w:type="paragraph" w:styleId="Titolo3">
    <w:name w:val="heading 3"/>
    <w:basedOn w:val="Titolo"/>
    <w:rsid w:val="00F13A02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1E42"/>
    <w:rPr>
      <w:rFonts w:ascii="Tahoma" w:hAnsi="Tahoma" w:cs="Tahoma"/>
      <w:sz w:val="16"/>
      <w:szCs w:val="16"/>
    </w:rPr>
  </w:style>
  <w:style w:type="character" w:customStyle="1" w:styleId="CollegamentoInternet">
    <w:name w:val="Collegamento Internet"/>
    <w:basedOn w:val="Carpredefinitoparagrafo"/>
    <w:rsid w:val="00F13A02"/>
    <w:rPr>
      <w:color w:val="0000FF" w:themeColor="hyperlink"/>
      <w:u w:val="single"/>
    </w:rPr>
  </w:style>
  <w:style w:type="paragraph" w:styleId="Titolo">
    <w:name w:val="Title"/>
    <w:basedOn w:val="Normale"/>
    <w:next w:val="Corpodeltesto1"/>
    <w:rsid w:val="00F13A0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1">
    <w:name w:val="Corpo del testo1"/>
    <w:basedOn w:val="Normale"/>
    <w:rsid w:val="00F13A02"/>
    <w:pPr>
      <w:spacing w:after="140" w:line="288" w:lineRule="auto"/>
    </w:pPr>
  </w:style>
  <w:style w:type="paragraph" w:styleId="Elenco">
    <w:name w:val="List"/>
    <w:basedOn w:val="Corpodeltesto1"/>
    <w:rsid w:val="00F13A02"/>
    <w:rPr>
      <w:rFonts w:cs="Mangal"/>
    </w:rPr>
  </w:style>
  <w:style w:type="paragraph" w:styleId="Didascalia">
    <w:name w:val="caption"/>
    <w:basedOn w:val="Normale"/>
    <w:rsid w:val="00F13A0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rsid w:val="00F13A02"/>
    <w:pPr>
      <w:suppressLineNumbers/>
    </w:pPr>
    <w:rPr>
      <w:rFonts w:cs="Mang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E4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rsid w:val="00F13A02"/>
  </w:style>
  <w:style w:type="paragraph" w:customStyle="1" w:styleId="Quotations">
    <w:name w:val="Quotations"/>
    <w:basedOn w:val="Normale"/>
    <w:rsid w:val="00F13A02"/>
  </w:style>
  <w:style w:type="paragraph" w:customStyle="1" w:styleId="Titoloprincipale">
    <w:name w:val="Titolo principale"/>
    <w:basedOn w:val="Titolo"/>
    <w:rsid w:val="00F13A02"/>
  </w:style>
  <w:style w:type="paragraph" w:styleId="Sottotitolo">
    <w:name w:val="Subtitle"/>
    <w:basedOn w:val="Titolo"/>
    <w:rsid w:val="00F13A02"/>
  </w:style>
  <w:style w:type="paragraph" w:customStyle="1" w:styleId="Default">
    <w:name w:val="Default"/>
    <w:rsid w:val="00F13A02"/>
    <w:pPr>
      <w:widowControl w:val="0"/>
      <w:suppressAutoHyphens/>
    </w:pPr>
    <w:rPr>
      <w:rFonts w:ascii="Nimbus Roman No9 L" w:eastAsia="Calibri" w:hAnsi="Nimbus Roman No9 L"/>
      <w:color w:val="000000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0820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209C"/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C01364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B921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DA0EE5"/>
    <w:pPr>
      <w:suppressAutoHyphens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DA0EE5"/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Corpodeltesto22">
    <w:name w:val="Corpo del testo 22"/>
    <w:basedOn w:val="Normale"/>
    <w:rsid w:val="00DA0EE5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  <w:style w:type="paragraph" w:customStyle="1" w:styleId="Testo10modulistica">
    <w:name w:val="Testo 10 modulistica"/>
    <w:basedOn w:val="Normale"/>
    <w:uiPriority w:val="99"/>
    <w:rsid w:val="00DA0EE5"/>
    <w:pPr>
      <w:suppressAutoHyphens w:val="0"/>
      <w:autoSpaceDE w:val="0"/>
      <w:autoSpaceDN w:val="0"/>
      <w:adjustRightInd w:val="0"/>
      <w:spacing w:after="0" w:line="288" w:lineRule="atLeast"/>
      <w:ind w:firstLine="360"/>
      <w:jc w:val="both"/>
    </w:pPr>
    <w:rPr>
      <w:rFonts w:ascii="NewAster" w:eastAsia="Times New Roman" w:hAnsi="NewAster" w:cs="NewAster"/>
      <w:color w:val="000000"/>
      <w:sz w:val="20"/>
      <w:szCs w:val="20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DA0EE5"/>
    <w:pPr>
      <w:ind w:left="720"/>
      <w:contextualSpacing/>
    </w:p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basedOn w:val="Carpredefinitoparagrafo"/>
    <w:link w:val="Paragrafoelenco"/>
    <w:uiPriority w:val="34"/>
    <w:locked/>
    <w:rsid w:val="00364CF6"/>
    <w:rPr>
      <w:color w:val="00000A"/>
      <w:sz w:val="22"/>
    </w:rPr>
  </w:style>
  <w:style w:type="paragraph" w:customStyle="1" w:styleId="Standard">
    <w:name w:val="Standard"/>
    <w:rsid w:val="00364CF6"/>
    <w:pPr>
      <w:widowControl w:val="0"/>
      <w:suppressAutoHyphens/>
      <w:autoSpaceDN w:val="0"/>
      <w:spacing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BodyText21">
    <w:name w:val="Body Text 21"/>
    <w:basedOn w:val="Normale"/>
    <w:rsid w:val="00455F27"/>
    <w:pPr>
      <w:widowControl w:val="0"/>
      <w:pBdr>
        <w:bottom w:val="single" w:sz="12" w:space="23" w:color="auto"/>
      </w:pBd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mulini.chiara\Desktop\egas-lettera-vuo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egas-lettera-vuota.dotx</Template>
  <TotalTime>48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Microsoft</Company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cemulini.chiara</dc:creator>
  <cp:lastModifiedBy>Stefania Darrigo</cp:lastModifiedBy>
  <cp:revision>36</cp:revision>
  <cp:lastPrinted>2023-09-21T10:51:00Z</cp:lastPrinted>
  <dcterms:created xsi:type="dcterms:W3CDTF">2024-04-10T08:27:00Z</dcterms:created>
  <dcterms:modified xsi:type="dcterms:W3CDTF">2025-05-23T10:58:00Z</dcterms:modified>
  <dc:language>it-IT</dc:language>
</cp:coreProperties>
</file>